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0AC" w:rsidRPr="001176CD" w:rsidDel="00E17330" w:rsidRDefault="007738BB">
      <w:pPr>
        <w:rPr>
          <w:del w:id="0" w:author="Student" w:date="2012-06-18T12:09:00Z"/>
          <w:rFonts w:ascii="Comic Sans MS" w:hAnsi="Comic Sans MS"/>
          <w:b/>
          <w:sz w:val="24"/>
          <w:rPrChange w:id="1" w:author="Student" w:date="2012-06-18T12:15:00Z">
            <w:rPr>
              <w:del w:id="2" w:author="Student" w:date="2012-06-18T12:09:00Z"/>
              <w:rFonts w:ascii="Comic Sans MS" w:hAnsi="Comic Sans MS"/>
              <w:b/>
            </w:rPr>
          </w:rPrChange>
        </w:rPr>
      </w:pPr>
      <w:r>
        <w:rPr>
          <w:rFonts w:ascii="Comic Sans MS" w:hAnsi="Comic Sans MS"/>
          <w:b/>
          <w:noProof/>
          <w:sz w:val="24"/>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19.3pt;margin-top:-9.95pt;width:379.85pt;height:127.35pt;z-index:-251658240;mso-position-horizontal-relative:text;mso-position-vertical-relative:text;mso-width-relative:page;mso-height-relative:page" wrapcoords="13617 -127 982 508 854 3939 256 14104 -2134 15628 -2134 15882 -726 20202 -683 21346 2732 21854 9306 21854 9562 21854 16136 21854 19508 21346 19551 20202 20362 18169 20832 16136 21130 14104 21344 12071 21600 8005 21515 3939 21258 2541 21216 635 19935 254 14087 -127 13617 -127"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Showcard Gothic&quot;;font-size:54pt;font-style:italic;v-text-kern:t" trim="t" fitpath="t" string="Harold"/>
            <w10:wrap type="through"/>
          </v:shape>
        </w:pict>
      </w:r>
    </w:p>
    <w:p w:rsidR="008350AC" w:rsidRPr="001176CD" w:rsidDel="00E17330" w:rsidRDefault="008350AC" w:rsidP="008350AC">
      <w:pPr>
        <w:rPr>
          <w:del w:id="3" w:author="Student" w:date="2012-06-18T12:09:00Z"/>
          <w:rFonts w:ascii="Comic Sans MS" w:hAnsi="Comic Sans MS"/>
          <w:sz w:val="32"/>
          <w:szCs w:val="28"/>
          <w:rPrChange w:id="4" w:author="Student" w:date="2012-06-18T12:15:00Z">
            <w:rPr>
              <w:del w:id="5" w:author="Student" w:date="2012-06-18T12:09:00Z"/>
              <w:rFonts w:ascii="Comic Sans MS" w:hAnsi="Comic Sans MS"/>
              <w:sz w:val="36"/>
              <w:szCs w:val="36"/>
            </w:rPr>
          </w:rPrChange>
        </w:rPr>
      </w:pPr>
    </w:p>
    <w:p w:rsidR="00E17330" w:rsidRPr="001176CD" w:rsidRDefault="00E17330" w:rsidP="008350AC">
      <w:pPr>
        <w:rPr>
          <w:ins w:id="6" w:author="Student" w:date="2012-06-18T12:09:00Z"/>
          <w:rFonts w:ascii="Comic Sans MS" w:hAnsi="Comic Sans MS"/>
          <w:color w:val="000000" w:themeColor="text1"/>
          <w:sz w:val="32"/>
          <w:szCs w:val="28"/>
          <w:rPrChange w:id="7" w:author="Student" w:date="2012-06-18T12:15:00Z">
            <w:rPr>
              <w:ins w:id="8" w:author="Student" w:date="2012-06-18T12:09:00Z"/>
              <w:rFonts w:ascii="Comic Sans MS" w:hAnsi="Comic Sans MS"/>
              <w:color w:val="000000" w:themeColor="text1"/>
              <w:sz w:val="28"/>
              <w:szCs w:val="28"/>
            </w:rPr>
          </w:rPrChange>
        </w:rPr>
      </w:pPr>
    </w:p>
    <w:p w:rsidR="001176CD" w:rsidRPr="00962172" w:rsidRDefault="001176CD" w:rsidP="008350AC">
      <w:pPr>
        <w:rPr>
          <w:ins w:id="9" w:author="Student" w:date="2012-06-18T12:15:00Z"/>
          <w:rFonts w:ascii="Comic Sans MS" w:hAnsi="Comic Sans MS"/>
          <w:color w:val="000000" w:themeColor="text1"/>
          <w:sz w:val="36"/>
          <w:szCs w:val="28"/>
          <w:rPrChange w:id="10" w:author="Student" w:date="2012-06-18T12:25:00Z">
            <w:rPr>
              <w:ins w:id="11" w:author="Student" w:date="2012-06-18T12:15:00Z"/>
              <w:rFonts w:ascii="Comic Sans MS" w:hAnsi="Comic Sans MS"/>
              <w:color w:val="000000" w:themeColor="text1"/>
              <w:sz w:val="32"/>
              <w:szCs w:val="28"/>
            </w:rPr>
          </w:rPrChange>
        </w:rPr>
      </w:pPr>
    </w:p>
    <w:p w:rsidR="001176CD" w:rsidRPr="00962172" w:rsidRDefault="001176CD" w:rsidP="008350AC">
      <w:pPr>
        <w:rPr>
          <w:ins w:id="12" w:author="Student" w:date="2012-06-18T12:15:00Z"/>
          <w:rFonts w:ascii="Comic Sans MS" w:hAnsi="Comic Sans MS"/>
          <w:b/>
          <w:color w:val="000000" w:themeColor="text1"/>
          <w:sz w:val="20"/>
          <w:szCs w:val="28"/>
          <w:rPrChange w:id="13" w:author="Student" w:date="2012-06-18T12:25:00Z">
            <w:rPr>
              <w:ins w:id="14" w:author="Student" w:date="2012-06-18T12:15:00Z"/>
              <w:rFonts w:ascii="Comic Sans MS" w:hAnsi="Comic Sans MS"/>
              <w:color w:val="000000" w:themeColor="text1"/>
              <w:sz w:val="32"/>
              <w:szCs w:val="28"/>
            </w:rPr>
          </w:rPrChange>
        </w:rPr>
      </w:pPr>
    </w:p>
    <w:p w:rsidR="001176CD" w:rsidRPr="00962172" w:rsidRDefault="001176CD" w:rsidP="008350AC">
      <w:pPr>
        <w:rPr>
          <w:ins w:id="15" w:author="Student" w:date="2012-06-18T12:15:00Z"/>
          <w:rFonts w:ascii="Comic Sans MS" w:hAnsi="Comic Sans MS"/>
          <w:color w:val="000000" w:themeColor="text1"/>
          <w:sz w:val="28"/>
          <w:szCs w:val="28"/>
          <w:rPrChange w:id="16" w:author="Student" w:date="2012-06-18T12:25:00Z">
            <w:rPr>
              <w:ins w:id="17" w:author="Student" w:date="2012-06-18T12:15:00Z"/>
              <w:rFonts w:ascii="Comic Sans MS" w:hAnsi="Comic Sans MS"/>
              <w:color w:val="000000" w:themeColor="text1"/>
              <w:sz w:val="32"/>
              <w:szCs w:val="28"/>
            </w:rPr>
          </w:rPrChange>
        </w:rPr>
      </w:pPr>
    </w:p>
    <w:p w:rsidR="00532478" w:rsidRPr="00A203CC" w:rsidRDefault="005A2A81" w:rsidP="008350AC">
      <w:pPr>
        <w:rPr>
          <w:rFonts w:ascii="Comic Sans MS" w:hAnsi="Comic Sans MS"/>
          <w:color w:val="000000" w:themeColor="text1"/>
          <w:sz w:val="28"/>
          <w:szCs w:val="28"/>
          <w:rPrChange w:id="18" w:author="Student" w:date="2012-06-18T13:50:00Z">
            <w:rPr>
              <w:rFonts w:ascii="Comic Sans MS" w:hAnsi="Comic Sans MS"/>
              <w:sz w:val="24"/>
              <w:szCs w:val="18"/>
            </w:rPr>
          </w:rPrChange>
        </w:rPr>
      </w:pPr>
      <w:del w:id="19" w:author="Student" w:date="2012-06-18T12:10:00Z">
        <w:r w:rsidRPr="00A203CC" w:rsidDel="00E17330">
          <w:rPr>
            <w:rFonts w:ascii="Comic Sans MS" w:hAnsi="Comic Sans MS"/>
            <w:color w:val="000000" w:themeColor="text1"/>
            <w:sz w:val="28"/>
            <w:szCs w:val="28"/>
            <w:rPrChange w:id="20" w:author="Student" w:date="2012-06-18T13:50:00Z">
              <w:rPr>
                <w:rFonts w:ascii="Comic Sans MS" w:hAnsi="Comic Sans MS"/>
                <w:sz w:val="24"/>
                <w:szCs w:val="18"/>
              </w:rPr>
            </w:rPrChange>
          </w:rPr>
          <w:delText xml:space="preserve">Somewhere </w:delText>
        </w:r>
      </w:del>
      <w:del w:id="21" w:author="Student" w:date="2012-06-18T12:11:00Z">
        <w:r w:rsidRPr="00A203CC" w:rsidDel="00E17330">
          <w:rPr>
            <w:rFonts w:ascii="Comic Sans MS" w:hAnsi="Comic Sans MS"/>
            <w:color w:val="000000" w:themeColor="text1"/>
            <w:sz w:val="28"/>
            <w:szCs w:val="28"/>
            <w:rPrChange w:id="22" w:author="Student" w:date="2012-06-18T13:50:00Z">
              <w:rPr>
                <w:rFonts w:ascii="Comic Sans MS" w:hAnsi="Comic Sans MS"/>
                <w:sz w:val="24"/>
                <w:szCs w:val="18"/>
              </w:rPr>
            </w:rPrChange>
          </w:rPr>
          <w:delText>a</w:delText>
        </w:r>
      </w:del>
      <w:ins w:id="23" w:author="Student" w:date="2012-06-18T12:11:00Z">
        <w:r w:rsidR="00E17330" w:rsidRPr="00A203CC">
          <w:rPr>
            <w:rFonts w:ascii="Comic Sans MS" w:hAnsi="Comic Sans MS"/>
            <w:color w:val="000000" w:themeColor="text1"/>
            <w:sz w:val="28"/>
            <w:szCs w:val="28"/>
            <w:rPrChange w:id="24" w:author="Student" w:date="2012-06-18T13:50:00Z">
              <w:rPr>
                <w:rFonts w:ascii="Comic Sans MS" w:hAnsi="Comic Sans MS"/>
                <w:color w:val="000000" w:themeColor="text1"/>
                <w:sz w:val="28"/>
                <w:szCs w:val="28"/>
              </w:rPr>
            </w:rPrChange>
          </w:rPr>
          <w:t>A</w:t>
        </w:r>
      </w:ins>
      <w:r w:rsidRPr="00A203CC">
        <w:rPr>
          <w:rFonts w:ascii="Comic Sans MS" w:hAnsi="Comic Sans MS"/>
          <w:color w:val="000000" w:themeColor="text1"/>
          <w:sz w:val="28"/>
          <w:szCs w:val="28"/>
          <w:rPrChange w:id="25" w:author="Student" w:date="2012-06-18T13:50:00Z">
            <w:rPr>
              <w:rFonts w:ascii="Comic Sans MS" w:hAnsi="Comic Sans MS"/>
              <w:sz w:val="24"/>
              <w:szCs w:val="18"/>
            </w:rPr>
          </w:rPrChange>
        </w:rPr>
        <w:t xml:space="preserve">t the start of term one </w:t>
      </w:r>
      <w:r w:rsidR="0060018A" w:rsidRPr="00A203CC">
        <w:rPr>
          <w:rFonts w:ascii="Comic Sans MS" w:hAnsi="Comic Sans MS"/>
          <w:color w:val="000000" w:themeColor="text1"/>
          <w:sz w:val="28"/>
          <w:szCs w:val="28"/>
          <w:rPrChange w:id="26" w:author="Student" w:date="2012-06-18T13:50:00Z">
            <w:rPr>
              <w:rFonts w:ascii="Comic Sans MS" w:hAnsi="Comic Sans MS"/>
              <w:sz w:val="24"/>
              <w:szCs w:val="18"/>
            </w:rPr>
          </w:rPrChange>
        </w:rPr>
        <w:t>the Life E</w:t>
      </w:r>
      <w:r w:rsidR="008350AC" w:rsidRPr="00A203CC">
        <w:rPr>
          <w:rFonts w:ascii="Comic Sans MS" w:hAnsi="Comic Sans MS"/>
          <w:color w:val="000000" w:themeColor="text1"/>
          <w:sz w:val="28"/>
          <w:szCs w:val="28"/>
          <w:rPrChange w:id="27" w:author="Student" w:date="2012-06-18T13:50:00Z">
            <w:rPr>
              <w:rFonts w:ascii="Comic Sans MS" w:hAnsi="Comic Sans MS"/>
              <w:sz w:val="24"/>
              <w:szCs w:val="18"/>
            </w:rPr>
          </w:rPrChange>
        </w:rPr>
        <w:t xml:space="preserve">ducation </w:t>
      </w:r>
      <w:r w:rsidR="0060018A" w:rsidRPr="00A203CC">
        <w:rPr>
          <w:rFonts w:ascii="Comic Sans MS" w:hAnsi="Comic Sans MS"/>
          <w:color w:val="000000" w:themeColor="text1"/>
          <w:sz w:val="28"/>
          <w:szCs w:val="28"/>
          <w:rPrChange w:id="28" w:author="Student" w:date="2012-06-18T13:50:00Z">
            <w:rPr>
              <w:rFonts w:ascii="Comic Sans MS" w:hAnsi="Comic Sans MS"/>
              <w:sz w:val="24"/>
              <w:szCs w:val="18"/>
            </w:rPr>
          </w:rPrChange>
        </w:rPr>
        <w:t>T</w:t>
      </w:r>
      <w:r w:rsidR="008350AC" w:rsidRPr="00A203CC">
        <w:rPr>
          <w:rFonts w:ascii="Comic Sans MS" w:hAnsi="Comic Sans MS"/>
          <w:color w:val="000000" w:themeColor="text1"/>
          <w:sz w:val="28"/>
          <w:szCs w:val="28"/>
          <w:rPrChange w:id="29" w:author="Student" w:date="2012-06-18T13:50:00Z">
            <w:rPr>
              <w:rFonts w:ascii="Comic Sans MS" w:hAnsi="Comic Sans MS"/>
              <w:sz w:val="24"/>
              <w:szCs w:val="18"/>
            </w:rPr>
          </w:rPrChange>
        </w:rPr>
        <w:t xml:space="preserve">ruck came to our </w:t>
      </w:r>
      <w:r w:rsidR="006E2ABD" w:rsidRPr="00A203CC">
        <w:rPr>
          <w:rFonts w:ascii="Comic Sans MS" w:hAnsi="Comic Sans MS"/>
          <w:color w:val="000000" w:themeColor="text1"/>
          <w:sz w:val="28"/>
          <w:szCs w:val="28"/>
          <w:rPrChange w:id="30" w:author="Student" w:date="2012-06-18T13:50:00Z">
            <w:rPr>
              <w:rFonts w:ascii="Comic Sans MS" w:hAnsi="Comic Sans MS"/>
              <w:sz w:val="24"/>
              <w:szCs w:val="18"/>
            </w:rPr>
          </w:rPrChange>
        </w:rPr>
        <w:t>s</w:t>
      </w:r>
      <w:r w:rsidR="008350AC" w:rsidRPr="00A203CC">
        <w:rPr>
          <w:rFonts w:ascii="Comic Sans MS" w:hAnsi="Comic Sans MS"/>
          <w:color w:val="000000" w:themeColor="text1"/>
          <w:sz w:val="28"/>
          <w:szCs w:val="28"/>
          <w:rPrChange w:id="31" w:author="Student" w:date="2012-06-18T13:50:00Z">
            <w:rPr>
              <w:rFonts w:ascii="Comic Sans MS" w:hAnsi="Comic Sans MS"/>
              <w:sz w:val="24"/>
              <w:szCs w:val="18"/>
            </w:rPr>
          </w:rPrChange>
        </w:rPr>
        <w:t xml:space="preserve">chool to teach us about our </w:t>
      </w:r>
      <w:r w:rsidR="00F866BD" w:rsidRPr="00A203CC">
        <w:rPr>
          <w:rFonts w:ascii="Comic Sans MS" w:hAnsi="Comic Sans MS"/>
          <w:color w:val="000000" w:themeColor="text1"/>
          <w:sz w:val="28"/>
          <w:szCs w:val="28"/>
          <w:rPrChange w:id="32" w:author="Student" w:date="2012-06-18T13:50:00Z">
            <w:rPr>
              <w:rFonts w:ascii="Comic Sans MS" w:hAnsi="Comic Sans MS"/>
              <w:sz w:val="24"/>
              <w:szCs w:val="18"/>
            </w:rPr>
          </w:rPrChange>
        </w:rPr>
        <w:t>b</w:t>
      </w:r>
      <w:r w:rsidR="008350AC" w:rsidRPr="00A203CC">
        <w:rPr>
          <w:rFonts w:ascii="Comic Sans MS" w:hAnsi="Comic Sans MS"/>
          <w:color w:val="000000" w:themeColor="text1"/>
          <w:sz w:val="28"/>
          <w:szCs w:val="28"/>
          <w:rPrChange w:id="33" w:author="Student" w:date="2012-06-18T13:50:00Z">
            <w:rPr>
              <w:rFonts w:ascii="Comic Sans MS" w:hAnsi="Comic Sans MS"/>
              <w:sz w:val="24"/>
              <w:szCs w:val="18"/>
            </w:rPr>
          </w:rPrChange>
        </w:rPr>
        <w:t>odies and how amazing they are.</w:t>
      </w:r>
    </w:p>
    <w:p w:rsidR="00532478" w:rsidRPr="00A203CC" w:rsidRDefault="008350AC" w:rsidP="008350AC">
      <w:pPr>
        <w:rPr>
          <w:rFonts w:ascii="Comic Sans MS" w:hAnsi="Comic Sans MS"/>
          <w:color w:val="000000" w:themeColor="text1"/>
          <w:sz w:val="28"/>
          <w:szCs w:val="28"/>
          <w:rPrChange w:id="34" w:author="Student" w:date="2012-06-18T13:50:00Z">
            <w:rPr>
              <w:rFonts w:ascii="Comic Sans MS" w:hAnsi="Comic Sans MS"/>
              <w:sz w:val="24"/>
              <w:szCs w:val="18"/>
            </w:rPr>
          </w:rPrChange>
        </w:rPr>
      </w:pPr>
      <w:r w:rsidRPr="00A203CC">
        <w:rPr>
          <w:rFonts w:ascii="Comic Sans MS" w:hAnsi="Comic Sans MS"/>
          <w:color w:val="000000" w:themeColor="text1"/>
          <w:sz w:val="28"/>
          <w:szCs w:val="28"/>
          <w:rPrChange w:id="35" w:author="Student" w:date="2012-06-18T13:50:00Z">
            <w:rPr>
              <w:rFonts w:ascii="Comic Sans MS" w:hAnsi="Comic Sans MS"/>
              <w:sz w:val="24"/>
              <w:szCs w:val="18"/>
            </w:rPr>
          </w:rPrChange>
        </w:rPr>
        <w:t xml:space="preserve"> The </w:t>
      </w:r>
      <w:r w:rsidR="0060018A" w:rsidRPr="00A203CC">
        <w:rPr>
          <w:rFonts w:ascii="Comic Sans MS" w:hAnsi="Comic Sans MS"/>
          <w:color w:val="000000" w:themeColor="text1"/>
          <w:sz w:val="28"/>
          <w:szCs w:val="28"/>
          <w:rPrChange w:id="36" w:author="Student" w:date="2012-06-18T13:50:00Z">
            <w:rPr>
              <w:rFonts w:ascii="Comic Sans MS" w:hAnsi="Comic Sans MS"/>
              <w:sz w:val="24"/>
              <w:szCs w:val="18"/>
            </w:rPr>
          </w:rPrChange>
        </w:rPr>
        <w:t>juniors</w:t>
      </w:r>
      <w:r w:rsidRPr="00A203CC">
        <w:rPr>
          <w:rFonts w:ascii="Comic Sans MS" w:hAnsi="Comic Sans MS"/>
          <w:color w:val="000000" w:themeColor="text1"/>
          <w:sz w:val="28"/>
          <w:szCs w:val="28"/>
          <w:rPrChange w:id="37" w:author="Student" w:date="2012-06-18T13:50:00Z">
            <w:rPr>
              <w:rFonts w:ascii="Comic Sans MS" w:hAnsi="Comic Sans MS"/>
              <w:sz w:val="24"/>
              <w:szCs w:val="18"/>
            </w:rPr>
          </w:rPrChange>
        </w:rPr>
        <w:t xml:space="preserve"> went with Jo</w:t>
      </w:r>
      <w:ins w:id="38" w:author="Student" w:date="2012-06-18T12:11:00Z">
        <w:r w:rsidR="00E17330" w:rsidRPr="00A203CC">
          <w:rPr>
            <w:rFonts w:ascii="Comic Sans MS" w:hAnsi="Comic Sans MS"/>
            <w:color w:val="000000" w:themeColor="text1"/>
            <w:sz w:val="28"/>
            <w:szCs w:val="28"/>
            <w:rPrChange w:id="39" w:author="Student" w:date="2012-06-18T13:50:00Z">
              <w:rPr>
                <w:rFonts w:ascii="Comic Sans MS" w:hAnsi="Comic Sans MS"/>
                <w:color w:val="000000" w:themeColor="text1"/>
                <w:sz w:val="28"/>
                <w:szCs w:val="28"/>
              </w:rPr>
            </w:rPrChange>
          </w:rPr>
          <w:t xml:space="preserve"> </w:t>
        </w:r>
      </w:ins>
      <w:r w:rsidRPr="00A203CC">
        <w:rPr>
          <w:rFonts w:ascii="Comic Sans MS" w:hAnsi="Comic Sans MS"/>
          <w:color w:val="000000" w:themeColor="text1"/>
          <w:sz w:val="28"/>
          <w:szCs w:val="28"/>
          <w:rPrChange w:id="40" w:author="Student" w:date="2012-06-18T13:50:00Z">
            <w:rPr>
              <w:rFonts w:ascii="Comic Sans MS" w:hAnsi="Comic Sans MS"/>
              <w:sz w:val="24"/>
              <w:szCs w:val="18"/>
            </w:rPr>
          </w:rPrChange>
        </w:rPr>
        <w:t xml:space="preserve">first. </w:t>
      </w:r>
      <w:del w:id="41" w:author="Student" w:date="2012-06-18T12:29:00Z">
        <w:r w:rsidR="00E12E77" w:rsidRPr="00A203CC" w:rsidDel="00962172">
          <w:rPr>
            <w:rFonts w:ascii="Comic Sans MS" w:hAnsi="Comic Sans MS"/>
            <w:color w:val="000000" w:themeColor="text1"/>
            <w:sz w:val="28"/>
            <w:szCs w:val="28"/>
            <w:rPrChange w:id="42" w:author="Student" w:date="2012-06-18T13:50:00Z">
              <w:rPr>
                <w:rFonts w:ascii="Comic Sans MS" w:hAnsi="Comic Sans MS"/>
                <w:sz w:val="24"/>
                <w:szCs w:val="18"/>
              </w:rPr>
            </w:rPrChange>
          </w:rPr>
          <w:delText xml:space="preserve"> </w:delText>
        </w:r>
      </w:del>
      <w:r w:rsidR="00E12E77" w:rsidRPr="00A203CC">
        <w:rPr>
          <w:rFonts w:ascii="Comic Sans MS" w:hAnsi="Comic Sans MS"/>
          <w:color w:val="000000" w:themeColor="text1"/>
          <w:sz w:val="28"/>
          <w:szCs w:val="28"/>
          <w:rPrChange w:id="43" w:author="Student" w:date="2012-06-18T13:50:00Z">
            <w:rPr>
              <w:rFonts w:ascii="Comic Sans MS" w:hAnsi="Comic Sans MS"/>
              <w:sz w:val="24"/>
              <w:szCs w:val="18"/>
            </w:rPr>
          </w:rPrChange>
        </w:rPr>
        <w:t>About</w:t>
      </w:r>
      <w:ins w:id="44" w:author="Student" w:date="2012-06-18T12:27:00Z">
        <w:r w:rsidR="00962172" w:rsidRPr="00A203CC">
          <w:rPr>
            <w:rFonts w:ascii="Comic Sans MS" w:hAnsi="Comic Sans MS"/>
            <w:color w:val="000000" w:themeColor="text1"/>
            <w:sz w:val="28"/>
            <w:szCs w:val="28"/>
            <w:rPrChange w:id="45" w:author="Student" w:date="2012-06-18T13:50:00Z">
              <w:rPr>
                <w:rFonts w:ascii="Comic Sans MS" w:hAnsi="Comic Sans MS"/>
                <w:color w:val="000000" w:themeColor="text1"/>
                <w:sz w:val="32"/>
                <w:szCs w:val="28"/>
              </w:rPr>
            </w:rPrChange>
          </w:rPr>
          <w:t xml:space="preserve"> </w:t>
        </w:r>
      </w:ins>
      <w:r w:rsidR="00E12E77" w:rsidRPr="00A203CC">
        <w:rPr>
          <w:rFonts w:ascii="Comic Sans MS" w:hAnsi="Comic Sans MS"/>
          <w:color w:val="000000" w:themeColor="text1"/>
          <w:sz w:val="28"/>
          <w:szCs w:val="28"/>
          <w:rPrChange w:id="46" w:author="Student" w:date="2012-06-18T13:50:00Z">
            <w:rPr>
              <w:rFonts w:ascii="Comic Sans MS" w:hAnsi="Comic Sans MS"/>
              <w:sz w:val="24"/>
              <w:szCs w:val="18"/>
            </w:rPr>
          </w:rPrChange>
        </w:rPr>
        <w:t xml:space="preserve">half an hour later </w:t>
      </w:r>
      <w:r w:rsidR="009A51E5" w:rsidRPr="00A203CC">
        <w:rPr>
          <w:rFonts w:ascii="Comic Sans MS" w:hAnsi="Comic Sans MS"/>
          <w:color w:val="000000" w:themeColor="text1"/>
          <w:sz w:val="28"/>
          <w:szCs w:val="28"/>
          <w:rPrChange w:id="47" w:author="Student" w:date="2012-06-18T13:50:00Z">
            <w:rPr>
              <w:rFonts w:ascii="Comic Sans MS" w:hAnsi="Comic Sans MS"/>
              <w:sz w:val="24"/>
              <w:szCs w:val="18"/>
            </w:rPr>
          </w:rPrChange>
        </w:rPr>
        <w:t xml:space="preserve">we saw the </w:t>
      </w:r>
      <w:r w:rsidR="0060018A" w:rsidRPr="00A203CC">
        <w:rPr>
          <w:rFonts w:ascii="Comic Sans MS" w:hAnsi="Comic Sans MS"/>
          <w:color w:val="000000" w:themeColor="text1"/>
          <w:sz w:val="28"/>
          <w:szCs w:val="28"/>
          <w:rPrChange w:id="48" w:author="Student" w:date="2012-06-18T13:50:00Z">
            <w:rPr>
              <w:rFonts w:ascii="Comic Sans MS" w:hAnsi="Comic Sans MS"/>
              <w:sz w:val="24"/>
              <w:szCs w:val="18"/>
            </w:rPr>
          </w:rPrChange>
        </w:rPr>
        <w:t>j</w:t>
      </w:r>
      <w:r w:rsidR="009A51E5" w:rsidRPr="00A203CC">
        <w:rPr>
          <w:rFonts w:ascii="Comic Sans MS" w:hAnsi="Comic Sans MS"/>
          <w:color w:val="000000" w:themeColor="text1"/>
          <w:sz w:val="28"/>
          <w:szCs w:val="28"/>
          <w:rPrChange w:id="49" w:author="Student" w:date="2012-06-18T13:50:00Z">
            <w:rPr>
              <w:rFonts w:ascii="Comic Sans MS" w:hAnsi="Comic Sans MS"/>
              <w:sz w:val="24"/>
              <w:szCs w:val="18"/>
            </w:rPr>
          </w:rPrChange>
        </w:rPr>
        <w:t>uniors go skipping out with a book and a sticker</w:t>
      </w:r>
      <w:ins w:id="50" w:author="Student" w:date="2012-06-18T12:13:00Z">
        <w:r w:rsidR="001176CD" w:rsidRPr="00A203CC">
          <w:rPr>
            <w:rFonts w:ascii="Comic Sans MS" w:hAnsi="Comic Sans MS"/>
            <w:color w:val="000000" w:themeColor="text1"/>
            <w:sz w:val="28"/>
            <w:szCs w:val="28"/>
            <w:rPrChange w:id="51" w:author="Student" w:date="2012-06-18T13:50:00Z">
              <w:rPr>
                <w:rFonts w:ascii="Comic Sans MS" w:hAnsi="Comic Sans MS"/>
                <w:color w:val="000000" w:themeColor="text1"/>
                <w:sz w:val="28"/>
                <w:szCs w:val="28"/>
              </w:rPr>
            </w:rPrChange>
          </w:rPr>
          <w:t xml:space="preserve"> </w:t>
        </w:r>
      </w:ins>
      <w:ins w:id="52" w:author="Student" w:date="2012-06-05T12:37:00Z">
        <w:r w:rsidR="00BD483A" w:rsidRPr="00A203CC">
          <w:rPr>
            <w:rFonts w:ascii="Comic Sans MS" w:hAnsi="Comic Sans MS"/>
            <w:color w:val="000000" w:themeColor="text1"/>
            <w:sz w:val="28"/>
            <w:szCs w:val="28"/>
            <w:rPrChange w:id="53" w:author="Student" w:date="2012-06-18T13:50:00Z">
              <w:rPr>
                <w:rFonts w:ascii="Comic Sans MS" w:hAnsi="Comic Sans MS"/>
                <w:sz w:val="24"/>
                <w:szCs w:val="18"/>
              </w:rPr>
            </w:rPrChange>
          </w:rPr>
          <w:t>and</w:t>
        </w:r>
      </w:ins>
      <w:r w:rsidR="009A51E5" w:rsidRPr="00A203CC">
        <w:rPr>
          <w:rFonts w:ascii="Comic Sans MS" w:hAnsi="Comic Sans MS"/>
          <w:color w:val="000000" w:themeColor="text1"/>
          <w:sz w:val="28"/>
          <w:szCs w:val="28"/>
          <w:rPrChange w:id="54" w:author="Student" w:date="2012-06-18T13:50:00Z">
            <w:rPr>
              <w:rFonts w:ascii="Comic Sans MS" w:hAnsi="Comic Sans MS"/>
              <w:sz w:val="24"/>
              <w:szCs w:val="18"/>
            </w:rPr>
          </w:rPrChange>
        </w:rPr>
        <w:t xml:space="preserve"> a</w:t>
      </w:r>
      <w:ins w:id="55" w:author="Student" w:date="2012-06-18T12:29:00Z">
        <w:r w:rsidR="00962172" w:rsidRPr="00A203CC">
          <w:rPr>
            <w:rFonts w:ascii="Comic Sans MS" w:hAnsi="Comic Sans MS"/>
            <w:color w:val="000000" w:themeColor="text1"/>
            <w:sz w:val="28"/>
            <w:szCs w:val="28"/>
            <w:rPrChange w:id="56" w:author="Student" w:date="2012-06-18T13:50:00Z">
              <w:rPr>
                <w:rFonts w:ascii="Comic Sans MS" w:hAnsi="Comic Sans MS"/>
                <w:color w:val="000000" w:themeColor="text1"/>
                <w:sz w:val="32"/>
                <w:szCs w:val="28"/>
              </w:rPr>
            </w:rPrChange>
          </w:rPr>
          <w:t xml:space="preserve"> </w:t>
        </w:r>
      </w:ins>
      <w:del w:id="57" w:author="Student" w:date="2012-06-18T12:30:00Z">
        <w:r w:rsidR="009A51E5" w:rsidRPr="00A203CC" w:rsidDel="00962172">
          <w:rPr>
            <w:rFonts w:ascii="Comic Sans MS" w:hAnsi="Comic Sans MS"/>
            <w:color w:val="000000" w:themeColor="text1"/>
            <w:sz w:val="28"/>
            <w:szCs w:val="28"/>
            <w:rPrChange w:id="58" w:author="Student" w:date="2012-06-18T13:50:00Z">
              <w:rPr>
                <w:rFonts w:ascii="Comic Sans MS" w:hAnsi="Comic Sans MS"/>
                <w:sz w:val="24"/>
                <w:szCs w:val="18"/>
              </w:rPr>
            </w:rPrChange>
          </w:rPr>
          <w:delText xml:space="preserve"> </w:delText>
        </w:r>
      </w:del>
      <w:del w:id="59" w:author="Student" w:date="2012-06-18T12:28:00Z">
        <w:r w:rsidR="00EF5FAC" w:rsidRPr="00A203CC" w:rsidDel="00962172">
          <w:rPr>
            <w:rFonts w:ascii="Comic Sans MS" w:hAnsi="Comic Sans MS"/>
            <w:color w:val="000000" w:themeColor="text1"/>
            <w:sz w:val="28"/>
            <w:szCs w:val="28"/>
            <w:rPrChange w:id="60" w:author="Student" w:date="2012-06-18T13:50:00Z">
              <w:rPr>
                <w:rFonts w:ascii="Comic Sans MS" w:hAnsi="Comic Sans MS"/>
                <w:sz w:val="24"/>
                <w:szCs w:val="18"/>
              </w:rPr>
            </w:rPrChange>
          </w:rPr>
          <w:delText xml:space="preserve">colossal </w:delText>
        </w:r>
      </w:del>
      <w:r w:rsidR="009A51E5" w:rsidRPr="00A203CC">
        <w:rPr>
          <w:rFonts w:ascii="Comic Sans MS" w:hAnsi="Comic Sans MS"/>
          <w:color w:val="000000" w:themeColor="text1"/>
          <w:sz w:val="28"/>
          <w:szCs w:val="28"/>
          <w:rPrChange w:id="61" w:author="Student" w:date="2012-06-18T13:50:00Z">
            <w:rPr>
              <w:rFonts w:ascii="Comic Sans MS" w:hAnsi="Comic Sans MS"/>
              <w:sz w:val="24"/>
              <w:szCs w:val="18"/>
            </w:rPr>
          </w:rPrChange>
        </w:rPr>
        <w:t>smile on their faces</w:t>
      </w:r>
      <w:ins w:id="62" w:author="Student" w:date="2012-06-05T12:37:00Z">
        <w:r w:rsidR="00BD483A" w:rsidRPr="00A203CC">
          <w:rPr>
            <w:rFonts w:ascii="Comic Sans MS" w:hAnsi="Comic Sans MS"/>
            <w:color w:val="000000" w:themeColor="text1"/>
            <w:sz w:val="28"/>
            <w:szCs w:val="28"/>
            <w:rPrChange w:id="63" w:author="Student" w:date="2012-06-18T13:50:00Z">
              <w:rPr>
                <w:rFonts w:ascii="Comic Sans MS" w:hAnsi="Comic Sans MS"/>
                <w:sz w:val="24"/>
                <w:szCs w:val="18"/>
              </w:rPr>
            </w:rPrChange>
          </w:rPr>
          <w:t>.</w:t>
        </w:r>
      </w:ins>
      <w:ins w:id="64" w:author="Student" w:date="2012-06-18T12:29:00Z">
        <w:r w:rsidR="00962172" w:rsidRPr="00A203CC">
          <w:rPr>
            <w:rFonts w:ascii="Comic Sans MS" w:hAnsi="Comic Sans MS"/>
            <w:color w:val="000000" w:themeColor="text1"/>
            <w:sz w:val="28"/>
            <w:szCs w:val="28"/>
            <w:rPrChange w:id="65" w:author="Student" w:date="2012-06-18T13:50:00Z">
              <w:rPr>
                <w:rFonts w:ascii="Comic Sans MS" w:hAnsi="Comic Sans MS"/>
                <w:color w:val="000000" w:themeColor="text1"/>
                <w:sz w:val="32"/>
                <w:szCs w:val="28"/>
              </w:rPr>
            </w:rPrChange>
          </w:rPr>
          <w:t xml:space="preserve"> </w:t>
        </w:r>
      </w:ins>
      <w:del w:id="66" w:author="Student" w:date="2012-06-05T12:37:00Z">
        <w:r w:rsidR="009A51E5" w:rsidRPr="00A203CC" w:rsidDel="00BD483A">
          <w:rPr>
            <w:rFonts w:ascii="Comic Sans MS" w:hAnsi="Comic Sans MS"/>
            <w:color w:val="000000" w:themeColor="text1"/>
            <w:sz w:val="28"/>
            <w:szCs w:val="28"/>
            <w:rPrChange w:id="67" w:author="Student" w:date="2012-06-18T13:50:00Z">
              <w:rPr>
                <w:rFonts w:ascii="Comic Sans MS" w:hAnsi="Comic Sans MS"/>
                <w:sz w:val="24"/>
                <w:szCs w:val="18"/>
              </w:rPr>
            </w:rPrChange>
          </w:rPr>
          <w:delText>w</w:delText>
        </w:r>
      </w:del>
      <w:ins w:id="68" w:author="Student" w:date="2012-06-05T12:37:00Z">
        <w:r w:rsidR="00BD483A" w:rsidRPr="00A203CC">
          <w:rPr>
            <w:rFonts w:ascii="Comic Sans MS" w:hAnsi="Comic Sans MS"/>
            <w:color w:val="000000" w:themeColor="text1"/>
            <w:sz w:val="28"/>
            <w:szCs w:val="28"/>
            <w:rPrChange w:id="69" w:author="Student" w:date="2012-06-18T13:50:00Z">
              <w:rPr>
                <w:rFonts w:ascii="Comic Sans MS" w:hAnsi="Comic Sans MS"/>
                <w:sz w:val="24"/>
                <w:szCs w:val="18"/>
              </w:rPr>
            </w:rPrChange>
          </w:rPr>
          <w:t>W</w:t>
        </w:r>
      </w:ins>
      <w:r w:rsidR="009A51E5" w:rsidRPr="00A203CC">
        <w:rPr>
          <w:rFonts w:ascii="Comic Sans MS" w:hAnsi="Comic Sans MS"/>
          <w:color w:val="000000" w:themeColor="text1"/>
          <w:sz w:val="28"/>
          <w:szCs w:val="28"/>
          <w:rPrChange w:id="70" w:author="Student" w:date="2012-06-18T13:50:00Z">
            <w:rPr>
              <w:rFonts w:ascii="Comic Sans MS" w:hAnsi="Comic Sans MS"/>
              <w:sz w:val="24"/>
              <w:szCs w:val="18"/>
            </w:rPr>
          </w:rPrChange>
        </w:rPr>
        <w:t xml:space="preserve">e knew it was our turn to go into the </w:t>
      </w:r>
      <w:r w:rsidR="0060018A" w:rsidRPr="00A203CC">
        <w:rPr>
          <w:rFonts w:ascii="Comic Sans MS" w:hAnsi="Comic Sans MS"/>
          <w:color w:val="000000" w:themeColor="text1"/>
          <w:sz w:val="28"/>
          <w:szCs w:val="28"/>
          <w:rPrChange w:id="71" w:author="Student" w:date="2012-06-18T13:50:00Z">
            <w:rPr>
              <w:rFonts w:ascii="Comic Sans MS" w:hAnsi="Comic Sans MS"/>
              <w:sz w:val="24"/>
              <w:szCs w:val="18"/>
            </w:rPr>
          </w:rPrChange>
        </w:rPr>
        <w:t>T</w:t>
      </w:r>
      <w:r w:rsidR="009A51E5" w:rsidRPr="00A203CC">
        <w:rPr>
          <w:rFonts w:ascii="Comic Sans MS" w:hAnsi="Comic Sans MS"/>
          <w:color w:val="000000" w:themeColor="text1"/>
          <w:sz w:val="28"/>
          <w:szCs w:val="28"/>
          <w:rPrChange w:id="72" w:author="Student" w:date="2012-06-18T13:50:00Z">
            <w:rPr>
              <w:rFonts w:ascii="Comic Sans MS" w:hAnsi="Comic Sans MS"/>
              <w:sz w:val="24"/>
              <w:szCs w:val="18"/>
            </w:rPr>
          </w:rPrChange>
        </w:rPr>
        <w:t>ruck.</w:t>
      </w:r>
    </w:p>
    <w:p w:rsidR="00532478" w:rsidRPr="00A203CC" w:rsidRDefault="009A51E5" w:rsidP="008350AC">
      <w:pPr>
        <w:rPr>
          <w:rFonts w:ascii="Comic Sans MS" w:hAnsi="Comic Sans MS"/>
          <w:color w:val="000000" w:themeColor="text1"/>
          <w:sz w:val="28"/>
          <w:szCs w:val="28"/>
          <w:rPrChange w:id="73" w:author="Student" w:date="2012-06-18T13:50:00Z">
            <w:rPr>
              <w:rFonts w:ascii="Comic Sans MS" w:hAnsi="Comic Sans MS"/>
              <w:sz w:val="24"/>
              <w:szCs w:val="18"/>
            </w:rPr>
          </w:rPrChange>
        </w:rPr>
      </w:pPr>
      <w:r w:rsidRPr="00A203CC">
        <w:rPr>
          <w:rFonts w:ascii="Comic Sans MS" w:hAnsi="Comic Sans MS"/>
          <w:color w:val="000000" w:themeColor="text1"/>
          <w:sz w:val="28"/>
          <w:szCs w:val="28"/>
          <w:rPrChange w:id="74" w:author="Student" w:date="2012-06-18T13:50:00Z">
            <w:rPr>
              <w:rFonts w:ascii="Comic Sans MS" w:hAnsi="Comic Sans MS"/>
              <w:sz w:val="24"/>
              <w:szCs w:val="18"/>
            </w:rPr>
          </w:rPrChange>
        </w:rPr>
        <w:t xml:space="preserve"> After a few minutes Jo came and said </w:t>
      </w:r>
      <w:r w:rsidR="00532478" w:rsidRPr="00A203CC">
        <w:rPr>
          <w:rFonts w:ascii="Comic Sans MS" w:hAnsi="Comic Sans MS"/>
          <w:color w:val="000000" w:themeColor="text1"/>
          <w:sz w:val="28"/>
          <w:szCs w:val="28"/>
          <w:rPrChange w:id="75" w:author="Student" w:date="2012-06-18T13:50:00Z">
            <w:rPr>
              <w:rFonts w:ascii="Comic Sans MS" w:hAnsi="Comic Sans MS"/>
              <w:sz w:val="24"/>
              <w:szCs w:val="18"/>
            </w:rPr>
          </w:rPrChange>
        </w:rPr>
        <w:t>“</w:t>
      </w:r>
      <w:r w:rsidR="0060018A" w:rsidRPr="00A203CC">
        <w:rPr>
          <w:rFonts w:ascii="Comic Sans MS" w:hAnsi="Comic Sans MS"/>
          <w:color w:val="000000" w:themeColor="text1"/>
          <w:sz w:val="28"/>
          <w:szCs w:val="28"/>
          <w:rPrChange w:id="76" w:author="Student" w:date="2012-06-18T13:50:00Z">
            <w:rPr>
              <w:rFonts w:ascii="Comic Sans MS" w:hAnsi="Comic Sans MS"/>
              <w:sz w:val="24"/>
              <w:szCs w:val="18"/>
            </w:rPr>
          </w:rPrChange>
        </w:rPr>
        <w:t>C</w:t>
      </w:r>
      <w:r w:rsidRPr="00A203CC">
        <w:rPr>
          <w:rFonts w:ascii="Comic Sans MS" w:hAnsi="Comic Sans MS"/>
          <w:color w:val="000000" w:themeColor="text1"/>
          <w:sz w:val="28"/>
          <w:szCs w:val="28"/>
          <w:rPrChange w:id="77" w:author="Student" w:date="2012-06-18T13:50:00Z">
            <w:rPr>
              <w:rFonts w:ascii="Comic Sans MS" w:hAnsi="Comic Sans MS"/>
              <w:sz w:val="24"/>
              <w:szCs w:val="18"/>
            </w:rPr>
          </w:rPrChange>
        </w:rPr>
        <w:t>ome on in</w:t>
      </w:r>
      <w:r w:rsidR="00532478" w:rsidRPr="00A203CC">
        <w:rPr>
          <w:rFonts w:ascii="Comic Sans MS" w:hAnsi="Comic Sans MS"/>
          <w:color w:val="000000" w:themeColor="text1"/>
          <w:sz w:val="28"/>
          <w:szCs w:val="28"/>
          <w:rPrChange w:id="78" w:author="Student" w:date="2012-06-18T13:50:00Z">
            <w:rPr>
              <w:rFonts w:ascii="Comic Sans MS" w:hAnsi="Comic Sans MS"/>
              <w:sz w:val="24"/>
              <w:szCs w:val="18"/>
            </w:rPr>
          </w:rPrChange>
        </w:rPr>
        <w:t>”</w:t>
      </w:r>
      <w:r w:rsidRPr="00A203CC">
        <w:rPr>
          <w:rFonts w:ascii="Comic Sans MS" w:hAnsi="Comic Sans MS"/>
          <w:color w:val="000000" w:themeColor="text1"/>
          <w:sz w:val="28"/>
          <w:szCs w:val="28"/>
          <w:rPrChange w:id="79" w:author="Student" w:date="2012-06-18T13:50:00Z">
            <w:rPr>
              <w:rFonts w:ascii="Comic Sans MS" w:hAnsi="Comic Sans MS"/>
              <w:sz w:val="24"/>
              <w:szCs w:val="18"/>
            </w:rPr>
          </w:rPrChange>
        </w:rPr>
        <w:t xml:space="preserve"> to us all. When we were standing outside the </w:t>
      </w:r>
      <w:r w:rsidR="0060018A" w:rsidRPr="00A203CC">
        <w:rPr>
          <w:rFonts w:ascii="Comic Sans MS" w:hAnsi="Comic Sans MS"/>
          <w:color w:val="000000" w:themeColor="text1"/>
          <w:sz w:val="28"/>
          <w:szCs w:val="28"/>
          <w:rPrChange w:id="80" w:author="Student" w:date="2012-06-18T13:50:00Z">
            <w:rPr>
              <w:rFonts w:ascii="Comic Sans MS" w:hAnsi="Comic Sans MS"/>
              <w:sz w:val="24"/>
              <w:szCs w:val="18"/>
            </w:rPr>
          </w:rPrChange>
        </w:rPr>
        <w:t>T</w:t>
      </w:r>
      <w:r w:rsidRPr="00A203CC">
        <w:rPr>
          <w:rFonts w:ascii="Comic Sans MS" w:hAnsi="Comic Sans MS"/>
          <w:color w:val="000000" w:themeColor="text1"/>
          <w:sz w:val="28"/>
          <w:szCs w:val="28"/>
          <w:rPrChange w:id="81" w:author="Student" w:date="2012-06-18T13:50:00Z">
            <w:rPr>
              <w:rFonts w:ascii="Comic Sans MS" w:hAnsi="Comic Sans MS"/>
              <w:sz w:val="24"/>
              <w:szCs w:val="18"/>
            </w:rPr>
          </w:rPrChange>
        </w:rPr>
        <w:t>ruck waiting to go in</w:t>
      </w:r>
      <w:ins w:id="82" w:author="Student" w:date="2012-06-05T12:38:00Z">
        <w:r w:rsidR="00BD483A" w:rsidRPr="00A203CC">
          <w:rPr>
            <w:rFonts w:ascii="Comic Sans MS" w:hAnsi="Comic Sans MS"/>
            <w:color w:val="000000" w:themeColor="text1"/>
            <w:sz w:val="28"/>
            <w:szCs w:val="28"/>
            <w:rPrChange w:id="83" w:author="Student" w:date="2012-06-18T13:50:00Z">
              <w:rPr>
                <w:rFonts w:ascii="Comic Sans MS" w:hAnsi="Comic Sans MS"/>
                <w:sz w:val="24"/>
                <w:szCs w:val="18"/>
              </w:rPr>
            </w:rPrChange>
          </w:rPr>
          <w:t>,</w:t>
        </w:r>
      </w:ins>
      <w:r w:rsidRPr="00A203CC">
        <w:rPr>
          <w:rFonts w:ascii="Comic Sans MS" w:hAnsi="Comic Sans MS"/>
          <w:color w:val="000000" w:themeColor="text1"/>
          <w:sz w:val="28"/>
          <w:szCs w:val="28"/>
          <w:rPrChange w:id="84" w:author="Student" w:date="2012-06-18T13:50:00Z">
            <w:rPr>
              <w:rFonts w:ascii="Comic Sans MS" w:hAnsi="Comic Sans MS"/>
              <w:sz w:val="24"/>
              <w:szCs w:val="18"/>
            </w:rPr>
          </w:rPrChange>
        </w:rPr>
        <w:t xml:space="preserve"> Jo introduced us to the new </w:t>
      </w:r>
      <w:r w:rsidR="0060018A" w:rsidRPr="00A203CC">
        <w:rPr>
          <w:rFonts w:ascii="Comic Sans MS" w:hAnsi="Comic Sans MS"/>
          <w:color w:val="000000" w:themeColor="text1"/>
          <w:sz w:val="28"/>
          <w:szCs w:val="28"/>
          <w:rPrChange w:id="85" w:author="Student" w:date="2012-06-18T13:50:00Z">
            <w:rPr>
              <w:rFonts w:ascii="Comic Sans MS" w:hAnsi="Comic Sans MS"/>
              <w:sz w:val="24"/>
              <w:szCs w:val="18"/>
            </w:rPr>
          </w:rPrChange>
        </w:rPr>
        <w:t>L</w:t>
      </w:r>
      <w:r w:rsidRPr="00A203CC">
        <w:rPr>
          <w:rFonts w:ascii="Comic Sans MS" w:hAnsi="Comic Sans MS"/>
          <w:color w:val="000000" w:themeColor="text1"/>
          <w:sz w:val="28"/>
          <w:szCs w:val="28"/>
          <w:rPrChange w:id="86" w:author="Student" w:date="2012-06-18T13:50:00Z">
            <w:rPr>
              <w:rFonts w:ascii="Comic Sans MS" w:hAnsi="Comic Sans MS"/>
              <w:sz w:val="24"/>
              <w:szCs w:val="18"/>
            </w:rPr>
          </w:rPrChange>
        </w:rPr>
        <w:t xml:space="preserve">ife </w:t>
      </w:r>
      <w:r w:rsidR="0060018A" w:rsidRPr="00A203CC">
        <w:rPr>
          <w:rFonts w:ascii="Comic Sans MS" w:hAnsi="Comic Sans MS"/>
          <w:color w:val="000000" w:themeColor="text1"/>
          <w:sz w:val="28"/>
          <w:szCs w:val="28"/>
          <w:rPrChange w:id="87" w:author="Student" w:date="2012-06-18T13:50:00Z">
            <w:rPr>
              <w:rFonts w:ascii="Comic Sans MS" w:hAnsi="Comic Sans MS"/>
              <w:sz w:val="24"/>
              <w:szCs w:val="18"/>
            </w:rPr>
          </w:rPrChange>
        </w:rPr>
        <w:t>E</w:t>
      </w:r>
      <w:r w:rsidRPr="00A203CC">
        <w:rPr>
          <w:rFonts w:ascii="Comic Sans MS" w:hAnsi="Comic Sans MS"/>
          <w:color w:val="000000" w:themeColor="text1"/>
          <w:sz w:val="28"/>
          <w:szCs w:val="28"/>
          <w:rPrChange w:id="88" w:author="Student" w:date="2012-06-18T13:50:00Z">
            <w:rPr>
              <w:rFonts w:ascii="Comic Sans MS" w:hAnsi="Comic Sans MS"/>
              <w:sz w:val="24"/>
              <w:szCs w:val="18"/>
            </w:rPr>
          </w:rPrChange>
        </w:rPr>
        <w:t>ducation teacher</w:t>
      </w:r>
      <w:ins w:id="89" w:author="Student" w:date="2012-06-05T12:38:00Z">
        <w:r w:rsidR="00BD483A" w:rsidRPr="00A203CC">
          <w:rPr>
            <w:rFonts w:ascii="Comic Sans MS" w:hAnsi="Comic Sans MS"/>
            <w:color w:val="000000" w:themeColor="text1"/>
            <w:sz w:val="28"/>
            <w:szCs w:val="28"/>
            <w:rPrChange w:id="90" w:author="Student" w:date="2012-06-18T13:50:00Z">
              <w:rPr>
                <w:rFonts w:ascii="Comic Sans MS" w:hAnsi="Comic Sans MS"/>
                <w:sz w:val="24"/>
                <w:szCs w:val="18"/>
              </w:rPr>
            </w:rPrChange>
          </w:rPr>
          <w:t>.H</w:t>
        </w:r>
      </w:ins>
      <w:del w:id="91" w:author="Student" w:date="2012-06-05T12:38:00Z">
        <w:r w:rsidRPr="00A203CC" w:rsidDel="00BD483A">
          <w:rPr>
            <w:rFonts w:ascii="Comic Sans MS" w:hAnsi="Comic Sans MS"/>
            <w:color w:val="000000" w:themeColor="text1"/>
            <w:sz w:val="28"/>
            <w:szCs w:val="28"/>
            <w:rPrChange w:id="92" w:author="Student" w:date="2012-06-18T13:50:00Z">
              <w:rPr>
                <w:rFonts w:ascii="Comic Sans MS" w:hAnsi="Comic Sans MS"/>
                <w:sz w:val="24"/>
                <w:szCs w:val="18"/>
              </w:rPr>
            </w:rPrChange>
          </w:rPr>
          <w:delText>h</w:delText>
        </w:r>
      </w:del>
      <w:r w:rsidRPr="00A203CC">
        <w:rPr>
          <w:rFonts w:ascii="Comic Sans MS" w:hAnsi="Comic Sans MS"/>
          <w:color w:val="000000" w:themeColor="text1"/>
          <w:sz w:val="28"/>
          <w:szCs w:val="28"/>
          <w:rPrChange w:id="93" w:author="Student" w:date="2012-06-18T13:50:00Z">
            <w:rPr>
              <w:rFonts w:ascii="Comic Sans MS" w:hAnsi="Comic Sans MS"/>
              <w:sz w:val="24"/>
              <w:szCs w:val="18"/>
            </w:rPr>
          </w:rPrChange>
        </w:rPr>
        <w:t>er name was Susan. She was a very nice person.</w:t>
      </w:r>
    </w:p>
    <w:p w:rsidR="00532478" w:rsidRPr="00A203CC" w:rsidRDefault="00E12E77" w:rsidP="008350AC">
      <w:pPr>
        <w:rPr>
          <w:rFonts w:ascii="Comic Sans MS" w:hAnsi="Comic Sans MS"/>
          <w:color w:val="000000" w:themeColor="text1"/>
          <w:sz w:val="28"/>
          <w:szCs w:val="28"/>
          <w:rPrChange w:id="94" w:author="Student" w:date="2012-06-18T13:50:00Z">
            <w:rPr>
              <w:rFonts w:ascii="Comic Sans MS" w:hAnsi="Comic Sans MS"/>
              <w:sz w:val="24"/>
              <w:szCs w:val="18"/>
            </w:rPr>
          </w:rPrChange>
        </w:rPr>
      </w:pPr>
      <w:r w:rsidRPr="00A203CC">
        <w:rPr>
          <w:rFonts w:ascii="Comic Sans MS" w:hAnsi="Comic Sans MS"/>
          <w:color w:val="000000" w:themeColor="text1"/>
          <w:sz w:val="28"/>
          <w:szCs w:val="28"/>
          <w:rPrChange w:id="95" w:author="Student" w:date="2012-06-18T13:50:00Z">
            <w:rPr>
              <w:rFonts w:ascii="Comic Sans MS" w:hAnsi="Comic Sans MS"/>
              <w:sz w:val="24"/>
              <w:szCs w:val="18"/>
            </w:rPr>
          </w:rPrChange>
        </w:rPr>
        <w:t xml:space="preserve"> After a</w:t>
      </w:r>
      <w:ins w:id="96" w:author="Student" w:date="2012-06-18T12:13:00Z">
        <w:r w:rsidR="001176CD" w:rsidRPr="00A203CC">
          <w:rPr>
            <w:rFonts w:ascii="Comic Sans MS" w:hAnsi="Comic Sans MS"/>
            <w:color w:val="000000" w:themeColor="text1"/>
            <w:sz w:val="28"/>
            <w:szCs w:val="28"/>
            <w:rPrChange w:id="97" w:author="Student" w:date="2012-06-18T13:50:00Z">
              <w:rPr>
                <w:rFonts w:ascii="Comic Sans MS" w:hAnsi="Comic Sans MS"/>
                <w:color w:val="000000" w:themeColor="text1"/>
                <w:sz w:val="28"/>
                <w:szCs w:val="28"/>
              </w:rPr>
            </w:rPrChange>
          </w:rPr>
          <w:t xml:space="preserve"> </w:t>
        </w:r>
      </w:ins>
      <w:r w:rsidRPr="00A203CC">
        <w:rPr>
          <w:rFonts w:ascii="Comic Sans MS" w:hAnsi="Comic Sans MS"/>
          <w:color w:val="000000" w:themeColor="text1"/>
          <w:sz w:val="28"/>
          <w:szCs w:val="28"/>
          <w:rPrChange w:id="98" w:author="Student" w:date="2012-06-18T13:50:00Z">
            <w:rPr>
              <w:rFonts w:ascii="Comic Sans MS" w:hAnsi="Comic Sans MS"/>
              <w:sz w:val="24"/>
              <w:szCs w:val="18"/>
            </w:rPr>
          </w:rPrChange>
        </w:rPr>
        <w:t>while of chatting and laughing</w:t>
      </w:r>
      <w:ins w:id="99" w:author="Student" w:date="2012-06-18T12:13:00Z">
        <w:r w:rsidR="001176CD" w:rsidRPr="00A203CC">
          <w:rPr>
            <w:rFonts w:ascii="Comic Sans MS" w:hAnsi="Comic Sans MS"/>
            <w:color w:val="000000" w:themeColor="text1"/>
            <w:sz w:val="28"/>
            <w:szCs w:val="28"/>
            <w:rPrChange w:id="100" w:author="Student" w:date="2012-06-18T13:50:00Z">
              <w:rPr>
                <w:rFonts w:ascii="Comic Sans MS" w:hAnsi="Comic Sans MS"/>
                <w:color w:val="000000" w:themeColor="text1"/>
                <w:sz w:val="28"/>
                <w:szCs w:val="28"/>
              </w:rPr>
            </w:rPrChange>
          </w:rPr>
          <w:t xml:space="preserve"> </w:t>
        </w:r>
      </w:ins>
      <w:del w:id="101" w:author="Student" w:date="2012-06-05T12:39:00Z">
        <w:r w:rsidR="006E2ABD" w:rsidRPr="00A203CC" w:rsidDel="00BD483A">
          <w:rPr>
            <w:rFonts w:ascii="Comic Sans MS" w:hAnsi="Comic Sans MS"/>
            <w:color w:val="000000" w:themeColor="text1"/>
            <w:sz w:val="28"/>
            <w:szCs w:val="28"/>
            <w:rPrChange w:id="102" w:author="Student" w:date="2012-06-18T13:50:00Z">
              <w:rPr>
                <w:rFonts w:ascii="Comic Sans MS" w:hAnsi="Comic Sans MS"/>
                <w:sz w:val="24"/>
                <w:szCs w:val="18"/>
              </w:rPr>
            </w:rPrChange>
          </w:rPr>
          <w:delText>a</w:delText>
        </w:r>
        <w:r w:rsidR="009A51E5" w:rsidRPr="00A203CC" w:rsidDel="00BD483A">
          <w:rPr>
            <w:rFonts w:ascii="Comic Sans MS" w:hAnsi="Comic Sans MS"/>
            <w:color w:val="000000" w:themeColor="text1"/>
            <w:sz w:val="28"/>
            <w:szCs w:val="28"/>
            <w:rPrChange w:id="103" w:author="Student" w:date="2012-06-18T13:50:00Z">
              <w:rPr>
                <w:rFonts w:ascii="Comic Sans MS" w:hAnsi="Comic Sans MS"/>
                <w:sz w:val="24"/>
                <w:szCs w:val="18"/>
              </w:rPr>
            </w:rPrChange>
          </w:rPr>
          <w:delText xml:space="preserve">ll of a </w:delText>
        </w:r>
      </w:del>
      <w:r w:rsidR="009A51E5" w:rsidRPr="00A203CC">
        <w:rPr>
          <w:rFonts w:ascii="Comic Sans MS" w:hAnsi="Comic Sans MS"/>
          <w:color w:val="000000" w:themeColor="text1"/>
          <w:sz w:val="28"/>
          <w:szCs w:val="28"/>
          <w:rPrChange w:id="104" w:author="Student" w:date="2012-06-18T13:50:00Z">
            <w:rPr>
              <w:rFonts w:ascii="Comic Sans MS" w:hAnsi="Comic Sans MS"/>
              <w:sz w:val="24"/>
              <w:szCs w:val="18"/>
            </w:rPr>
          </w:rPrChange>
        </w:rPr>
        <w:t>sudden</w:t>
      </w:r>
      <w:ins w:id="105" w:author="Student" w:date="2012-06-05T12:39:00Z">
        <w:r w:rsidR="00BD483A" w:rsidRPr="00A203CC">
          <w:rPr>
            <w:rFonts w:ascii="Comic Sans MS" w:hAnsi="Comic Sans MS"/>
            <w:color w:val="000000" w:themeColor="text1"/>
            <w:sz w:val="28"/>
            <w:szCs w:val="28"/>
            <w:rPrChange w:id="106" w:author="Student" w:date="2012-06-18T13:50:00Z">
              <w:rPr>
                <w:rFonts w:ascii="Comic Sans MS" w:hAnsi="Comic Sans MS"/>
                <w:sz w:val="24"/>
                <w:szCs w:val="18"/>
              </w:rPr>
            </w:rPrChange>
          </w:rPr>
          <w:t>ly</w:t>
        </w:r>
      </w:ins>
      <w:r w:rsidR="009A51E5" w:rsidRPr="00A203CC">
        <w:rPr>
          <w:rFonts w:ascii="Comic Sans MS" w:hAnsi="Comic Sans MS"/>
          <w:color w:val="000000" w:themeColor="text1"/>
          <w:sz w:val="28"/>
          <w:szCs w:val="28"/>
          <w:rPrChange w:id="107" w:author="Student" w:date="2012-06-18T13:50:00Z">
            <w:rPr>
              <w:rFonts w:ascii="Comic Sans MS" w:hAnsi="Comic Sans MS"/>
              <w:sz w:val="24"/>
              <w:szCs w:val="18"/>
            </w:rPr>
          </w:rPrChange>
        </w:rPr>
        <w:t xml:space="preserve"> music started and Jo</w:t>
      </w:r>
      <w:ins w:id="108" w:author="Student" w:date="2012-06-18T12:13:00Z">
        <w:r w:rsidR="001176CD" w:rsidRPr="00A203CC">
          <w:rPr>
            <w:rFonts w:ascii="Comic Sans MS" w:hAnsi="Comic Sans MS"/>
            <w:color w:val="000000" w:themeColor="text1"/>
            <w:sz w:val="28"/>
            <w:szCs w:val="28"/>
            <w:rPrChange w:id="109" w:author="Student" w:date="2012-06-18T13:50:00Z">
              <w:rPr>
                <w:rFonts w:ascii="Comic Sans MS" w:hAnsi="Comic Sans MS"/>
                <w:color w:val="000000" w:themeColor="text1"/>
                <w:sz w:val="28"/>
                <w:szCs w:val="28"/>
              </w:rPr>
            </w:rPrChange>
          </w:rPr>
          <w:t xml:space="preserve"> </w:t>
        </w:r>
      </w:ins>
      <w:r w:rsidR="009A51E5" w:rsidRPr="00A203CC">
        <w:rPr>
          <w:rFonts w:ascii="Comic Sans MS" w:hAnsi="Comic Sans MS"/>
          <w:color w:val="000000" w:themeColor="text1"/>
          <w:sz w:val="28"/>
          <w:szCs w:val="28"/>
          <w:rPrChange w:id="110" w:author="Student" w:date="2012-06-18T13:50:00Z">
            <w:rPr>
              <w:rFonts w:ascii="Comic Sans MS" w:hAnsi="Comic Sans MS"/>
              <w:sz w:val="24"/>
              <w:szCs w:val="18"/>
            </w:rPr>
          </w:rPrChange>
        </w:rPr>
        <w:t>started dancing to it. I guessed it might have been</w:t>
      </w:r>
      <w:r w:rsidRPr="00A203CC">
        <w:rPr>
          <w:rFonts w:ascii="Comic Sans MS" w:hAnsi="Comic Sans MS"/>
          <w:color w:val="000000" w:themeColor="text1"/>
          <w:sz w:val="28"/>
          <w:szCs w:val="28"/>
          <w:rPrChange w:id="111" w:author="Student" w:date="2012-06-18T13:50:00Z">
            <w:rPr>
              <w:rFonts w:ascii="Comic Sans MS" w:hAnsi="Comic Sans MS"/>
              <w:sz w:val="24"/>
              <w:szCs w:val="18"/>
            </w:rPr>
          </w:rPrChange>
        </w:rPr>
        <w:t xml:space="preserve"> an introduction</w:t>
      </w:r>
      <w:r w:rsidR="00E95962" w:rsidRPr="00A203CC">
        <w:rPr>
          <w:rFonts w:ascii="Comic Sans MS" w:hAnsi="Comic Sans MS"/>
          <w:color w:val="000000" w:themeColor="text1"/>
          <w:sz w:val="28"/>
          <w:szCs w:val="28"/>
          <w:rPrChange w:id="112" w:author="Student" w:date="2012-06-18T13:50:00Z">
            <w:rPr>
              <w:rFonts w:ascii="Comic Sans MS" w:hAnsi="Comic Sans MS"/>
              <w:sz w:val="24"/>
              <w:szCs w:val="18"/>
            </w:rPr>
          </w:rPrChange>
        </w:rPr>
        <w:t>. When were invited in</w:t>
      </w:r>
      <w:ins w:id="113" w:author="Student" w:date="2012-06-05T12:39:00Z">
        <w:r w:rsidR="00BD483A" w:rsidRPr="00A203CC">
          <w:rPr>
            <w:rFonts w:ascii="Comic Sans MS" w:hAnsi="Comic Sans MS"/>
            <w:color w:val="000000" w:themeColor="text1"/>
            <w:sz w:val="28"/>
            <w:szCs w:val="28"/>
            <w:rPrChange w:id="114" w:author="Student" w:date="2012-06-18T13:50:00Z">
              <w:rPr>
                <w:rFonts w:ascii="Comic Sans MS" w:hAnsi="Comic Sans MS"/>
                <w:sz w:val="24"/>
                <w:szCs w:val="18"/>
              </w:rPr>
            </w:rPrChange>
          </w:rPr>
          <w:t>,</w:t>
        </w:r>
      </w:ins>
      <w:r w:rsidR="00E95962" w:rsidRPr="00A203CC">
        <w:rPr>
          <w:rFonts w:ascii="Comic Sans MS" w:hAnsi="Comic Sans MS"/>
          <w:color w:val="000000" w:themeColor="text1"/>
          <w:sz w:val="28"/>
          <w:szCs w:val="28"/>
          <w:rPrChange w:id="115" w:author="Student" w:date="2012-06-18T13:50:00Z">
            <w:rPr>
              <w:rFonts w:ascii="Comic Sans MS" w:hAnsi="Comic Sans MS"/>
              <w:sz w:val="24"/>
              <w:szCs w:val="18"/>
            </w:rPr>
          </w:rPrChange>
        </w:rPr>
        <w:t xml:space="preserve"> the music got a bit louder and more jazzy</w:t>
      </w:r>
      <w:ins w:id="116" w:author="Student" w:date="2012-06-05T12:39:00Z">
        <w:r w:rsidR="00BD483A" w:rsidRPr="00A203CC">
          <w:rPr>
            <w:rFonts w:ascii="Comic Sans MS" w:hAnsi="Comic Sans MS"/>
            <w:color w:val="000000" w:themeColor="text1"/>
            <w:sz w:val="28"/>
            <w:szCs w:val="28"/>
            <w:rPrChange w:id="117" w:author="Student" w:date="2012-06-18T13:50:00Z">
              <w:rPr>
                <w:rFonts w:ascii="Comic Sans MS" w:hAnsi="Comic Sans MS"/>
                <w:sz w:val="24"/>
                <w:szCs w:val="18"/>
              </w:rPr>
            </w:rPrChange>
          </w:rPr>
          <w:t>.</w:t>
        </w:r>
      </w:ins>
      <w:r w:rsidR="00E95962" w:rsidRPr="00A203CC">
        <w:rPr>
          <w:rFonts w:ascii="Comic Sans MS" w:hAnsi="Comic Sans MS"/>
          <w:color w:val="000000" w:themeColor="text1"/>
          <w:sz w:val="28"/>
          <w:szCs w:val="28"/>
          <w:rPrChange w:id="118" w:author="Student" w:date="2012-06-18T13:50:00Z">
            <w:rPr>
              <w:rFonts w:ascii="Comic Sans MS" w:hAnsi="Comic Sans MS"/>
              <w:sz w:val="24"/>
              <w:szCs w:val="18"/>
            </w:rPr>
          </w:rPrChange>
        </w:rPr>
        <w:t xml:space="preserve"> I liked it a bit only because I like jazz</w:t>
      </w:r>
      <w:r w:rsidR="001A402D" w:rsidRPr="00A203CC">
        <w:rPr>
          <w:rFonts w:ascii="Comic Sans MS" w:hAnsi="Comic Sans MS"/>
          <w:color w:val="000000" w:themeColor="text1"/>
          <w:sz w:val="28"/>
          <w:szCs w:val="28"/>
          <w:rPrChange w:id="119" w:author="Student" w:date="2012-06-18T13:50:00Z">
            <w:rPr>
              <w:rFonts w:ascii="Comic Sans MS" w:hAnsi="Comic Sans MS"/>
              <w:sz w:val="24"/>
              <w:szCs w:val="18"/>
            </w:rPr>
          </w:rPrChange>
        </w:rPr>
        <w:t>.</w:t>
      </w:r>
    </w:p>
    <w:p w:rsidR="00532478" w:rsidRPr="00A203CC" w:rsidRDefault="001A402D" w:rsidP="008350AC">
      <w:pPr>
        <w:rPr>
          <w:rFonts w:ascii="Comic Sans MS" w:hAnsi="Comic Sans MS"/>
          <w:color w:val="000000" w:themeColor="text1"/>
          <w:sz w:val="28"/>
          <w:szCs w:val="28"/>
          <w:rPrChange w:id="120" w:author="Student" w:date="2012-06-18T13:50:00Z">
            <w:rPr>
              <w:rFonts w:ascii="Comic Sans MS" w:hAnsi="Comic Sans MS"/>
              <w:sz w:val="24"/>
              <w:szCs w:val="18"/>
            </w:rPr>
          </w:rPrChange>
        </w:rPr>
      </w:pPr>
      <w:r w:rsidRPr="00A203CC">
        <w:rPr>
          <w:rFonts w:ascii="Comic Sans MS" w:hAnsi="Comic Sans MS"/>
          <w:color w:val="000000" w:themeColor="text1"/>
          <w:sz w:val="28"/>
          <w:szCs w:val="28"/>
          <w:rPrChange w:id="121" w:author="Student" w:date="2012-06-18T13:50:00Z">
            <w:rPr>
              <w:rFonts w:ascii="Comic Sans MS" w:hAnsi="Comic Sans MS"/>
              <w:sz w:val="24"/>
              <w:szCs w:val="18"/>
            </w:rPr>
          </w:rPrChange>
        </w:rPr>
        <w:t xml:space="preserve"> After all the b</w:t>
      </w:r>
      <w:r w:rsidR="00C008AC" w:rsidRPr="00A203CC">
        <w:rPr>
          <w:rFonts w:ascii="Comic Sans MS" w:hAnsi="Comic Sans MS"/>
          <w:color w:val="000000" w:themeColor="text1"/>
          <w:sz w:val="28"/>
          <w:szCs w:val="28"/>
          <w:rPrChange w:id="122" w:author="Student" w:date="2012-06-18T13:50:00Z">
            <w:rPr>
              <w:rFonts w:ascii="Comic Sans MS" w:hAnsi="Comic Sans MS"/>
              <w:sz w:val="24"/>
              <w:szCs w:val="18"/>
            </w:rPr>
          </w:rPrChange>
        </w:rPr>
        <w:t>oo</w:t>
      </w:r>
      <w:r w:rsidRPr="00A203CC">
        <w:rPr>
          <w:rFonts w:ascii="Comic Sans MS" w:hAnsi="Comic Sans MS"/>
          <w:color w:val="000000" w:themeColor="text1"/>
          <w:sz w:val="28"/>
          <w:szCs w:val="28"/>
          <w:rPrChange w:id="123" w:author="Student" w:date="2012-06-18T13:50:00Z">
            <w:rPr>
              <w:rFonts w:ascii="Comic Sans MS" w:hAnsi="Comic Sans MS"/>
              <w:sz w:val="24"/>
              <w:szCs w:val="18"/>
            </w:rPr>
          </w:rPrChange>
        </w:rPr>
        <w:t>g</w:t>
      </w:r>
      <w:r w:rsidR="00C008AC" w:rsidRPr="00A203CC">
        <w:rPr>
          <w:rFonts w:ascii="Comic Sans MS" w:hAnsi="Comic Sans MS"/>
          <w:color w:val="000000" w:themeColor="text1"/>
          <w:sz w:val="28"/>
          <w:szCs w:val="28"/>
          <w:rPrChange w:id="124" w:author="Student" w:date="2012-06-18T13:50:00Z">
            <w:rPr>
              <w:rFonts w:ascii="Comic Sans MS" w:hAnsi="Comic Sans MS"/>
              <w:sz w:val="24"/>
              <w:szCs w:val="18"/>
            </w:rPr>
          </w:rPrChange>
        </w:rPr>
        <w:t>ying</w:t>
      </w:r>
      <w:r w:rsidR="00B35680" w:rsidRPr="00A203CC">
        <w:rPr>
          <w:rFonts w:ascii="Comic Sans MS" w:hAnsi="Comic Sans MS"/>
          <w:color w:val="000000" w:themeColor="text1"/>
          <w:sz w:val="28"/>
          <w:szCs w:val="28"/>
          <w:rPrChange w:id="125" w:author="Student" w:date="2012-06-18T13:50:00Z">
            <w:rPr>
              <w:rFonts w:ascii="Comic Sans MS" w:hAnsi="Comic Sans MS"/>
              <w:sz w:val="24"/>
              <w:szCs w:val="18"/>
            </w:rPr>
          </w:rPrChange>
        </w:rPr>
        <w:t xml:space="preserve"> and dancing we were told to sit down on the mat and look at the wall. There were so many things </w:t>
      </w:r>
      <w:r w:rsidR="00B35680" w:rsidRPr="00A203CC">
        <w:rPr>
          <w:rFonts w:ascii="Comic Sans MS" w:hAnsi="Comic Sans MS"/>
          <w:color w:val="000000" w:themeColor="text1"/>
          <w:sz w:val="28"/>
          <w:szCs w:val="28"/>
          <w:rPrChange w:id="126" w:author="Student" w:date="2012-06-18T13:50:00Z">
            <w:rPr>
              <w:rFonts w:ascii="Comic Sans MS" w:hAnsi="Comic Sans MS"/>
              <w:sz w:val="24"/>
              <w:szCs w:val="18"/>
            </w:rPr>
          </w:rPrChange>
        </w:rPr>
        <w:lastRenderedPageBreak/>
        <w:t>on the wall to look at. There was a funny looking brain naming all the parts in your brain</w:t>
      </w:r>
      <w:r w:rsidR="00532478" w:rsidRPr="00A203CC">
        <w:rPr>
          <w:rFonts w:ascii="Comic Sans MS" w:hAnsi="Comic Sans MS"/>
          <w:color w:val="000000" w:themeColor="text1"/>
          <w:sz w:val="28"/>
          <w:szCs w:val="28"/>
          <w:rPrChange w:id="127" w:author="Student" w:date="2012-06-18T13:50:00Z">
            <w:rPr>
              <w:rFonts w:ascii="Comic Sans MS" w:hAnsi="Comic Sans MS"/>
              <w:sz w:val="24"/>
              <w:szCs w:val="18"/>
            </w:rPr>
          </w:rPrChange>
        </w:rPr>
        <w:t xml:space="preserve"> and lots more stuff</w:t>
      </w:r>
      <w:ins w:id="128" w:author="Student" w:date="2012-06-05T12:39:00Z">
        <w:r w:rsidR="00BD483A" w:rsidRPr="00A203CC">
          <w:rPr>
            <w:rFonts w:ascii="Comic Sans MS" w:hAnsi="Comic Sans MS"/>
            <w:color w:val="000000" w:themeColor="text1"/>
            <w:sz w:val="28"/>
            <w:szCs w:val="28"/>
            <w:rPrChange w:id="129" w:author="Student" w:date="2012-06-18T13:50:00Z">
              <w:rPr>
                <w:rFonts w:ascii="Comic Sans MS" w:hAnsi="Comic Sans MS"/>
                <w:sz w:val="24"/>
                <w:szCs w:val="18"/>
              </w:rPr>
            </w:rPrChange>
          </w:rPr>
          <w:t>,</w:t>
        </w:r>
      </w:ins>
      <w:r w:rsidR="00532478" w:rsidRPr="00A203CC">
        <w:rPr>
          <w:rFonts w:ascii="Comic Sans MS" w:hAnsi="Comic Sans MS"/>
          <w:color w:val="000000" w:themeColor="text1"/>
          <w:sz w:val="28"/>
          <w:szCs w:val="28"/>
          <w:rPrChange w:id="130" w:author="Student" w:date="2012-06-18T13:50:00Z">
            <w:rPr>
              <w:rFonts w:ascii="Comic Sans MS" w:hAnsi="Comic Sans MS"/>
              <w:sz w:val="24"/>
              <w:szCs w:val="18"/>
            </w:rPr>
          </w:rPrChange>
        </w:rPr>
        <w:t xml:space="preserve"> too much to explain</w:t>
      </w:r>
      <w:r w:rsidR="00B35680" w:rsidRPr="00A203CC">
        <w:rPr>
          <w:rFonts w:ascii="Comic Sans MS" w:hAnsi="Comic Sans MS"/>
          <w:color w:val="000000" w:themeColor="text1"/>
          <w:sz w:val="28"/>
          <w:szCs w:val="28"/>
          <w:rPrChange w:id="131" w:author="Student" w:date="2012-06-18T13:50:00Z">
            <w:rPr>
              <w:rFonts w:ascii="Comic Sans MS" w:hAnsi="Comic Sans MS"/>
              <w:sz w:val="24"/>
              <w:szCs w:val="18"/>
            </w:rPr>
          </w:rPrChange>
        </w:rPr>
        <w:t>.</w:t>
      </w:r>
    </w:p>
    <w:p w:rsidR="0065058D" w:rsidRPr="00A203CC" w:rsidRDefault="00B35680" w:rsidP="008350AC">
      <w:pPr>
        <w:rPr>
          <w:rFonts w:ascii="Comic Sans MS" w:hAnsi="Comic Sans MS"/>
          <w:color w:val="000000" w:themeColor="text1"/>
          <w:sz w:val="28"/>
          <w:szCs w:val="28"/>
          <w:rPrChange w:id="132" w:author="Student" w:date="2012-06-18T13:50:00Z">
            <w:rPr>
              <w:rFonts w:ascii="Comic Sans MS" w:hAnsi="Comic Sans MS"/>
              <w:sz w:val="24"/>
              <w:szCs w:val="18"/>
            </w:rPr>
          </w:rPrChange>
        </w:rPr>
      </w:pPr>
      <w:r w:rsidRPr="00A203CC">
        <w:rPr>
          <w:rFonts w:ascii="Comic Sans MS" w:hAnsi="Comic Sans MS"/>
          <w:color w:val="000000" w:themeColor="text1"/>
          <w:sz w:val="28"/>
          <w:szCs w:val="28"/>
          <w:rPrChange w:id="133" w:author="Student" w:date="2012-06-18T13:50:00Z">
            <w:rPr>
              <w:rFonts w:ascii="Comic Sans MS" w:hAnsi="Comic Sans MS"/>
              <w:sz w:val="24"/>
              <w:szCs w:val="18"/>
            </w:rPr>
          </w:rPrChange>
        </w:rPr>
        <w:t xml:space="preserve"> Then the part we were working on was awhole lot of </w:t>
      </w:r>
      <w:r w:rsidR="0060018A" w:rsidRPr="00A203CC">
        <w:rPr>
          <w:rFonts w:ascii="Comic Sans MS" w:hAnsi="Comic Sans MS"/>
          <w:color w:val="000000" w:themeColor="text1"/>
          <w:sz w:val="28"/>
          <w:szCs w:val="28"/>
          <w:rPrChange w:id="134" w:author="Student" w:date="2012-06-18T13:50:00Z">
            <w:rPr>
              <w:rFonts w:ascii="Comic Sans MS" w:hAnsi="Comic Sans MS"/>
              <w:sz w:val="24"/>
              <w:szCs w:val="18"/>
            </w:rPr>
          </w:rPrChange>
        </w:rPr>
        <w:t>Q</w:t>
      </w:r>
      <w:r w:rsidRPr="00A203CC">
        <w:rPr>
          <w:rFonts w:ascii="Comic Sans MS" w:hAnsi="Comic Sans MS"/>
          <w:color w:val="000000" w:themeColor="text1"/>
          <w:sz w:val="28"/>
          <w:szCs w:val="28"/>
          <w:rPrChange w:id="135" w:author="Student" w:date="2012-06-18T13:50:00Z">
            <w:rPr>
              <w:rFonts w:ascii="Comic Sans MS" w:hAnsi="Comic Sans MS"/>
              <w:sz w:val="24"/>
              <w:szCs w:val="18"/>
            </w:rPr>
          </w:rPrChange>
        </w:rPr>
        <w:t>uestions</w:t>
      </w:r>
      <w:r w:rsidR="008A78EE" w:rsidRPr="00A203CC">
        <w:rPr>
          <w:rFonts w:ascii="Comic Sans MS" w:hAnsi="Comic Sans MS"/>
          <w:color w:val="000000" w:themeColor="text1"/>
          <w:sz w:val="28"/>
          <w:szCs w:val="28"/>
          <w:rPrChange w:id="136" w:author="Student" w:date="2012-06-18T13:50:00Z">
            <w:rPr>
              <w:rFonts w:ascii="Comic Sans MS" w:hAnsi="Comic Sans MS"/>
              <w:sz w:val="24"/>
              <w:szCs w:val="18"/>
            </w:rPr>
          </w:rPrChange>
        </w:rPr>
        <w:t xml:space="preserve"> and </w:t>
      </w:r>
      <w:r w:rsidR="0060018A" w:rsidRPr="00A203CC">
        <w:rPr>
          <w:rFonts w:ascii="Comic Sans MS" w:hAnsi="Comic Sans MS"/>
          <w:color w:val="000000" w:themeColor="text1"/>
          <w:sz w:val="28"/>
          <w:szCs w:val="28"/>
          <w:rPrChange w:id="137" w:author="Student" w:date="2012-06-18T13:50:00Z">
            <w:rPr>
              <w:rFonts w:ascii="Comic Sans MS" w:hAnsi="Comic Sans MS"/>
              <w:sz w:val="24"/>
              <w:szCs w:val="18"/>
            </w:rPr>
          </w:rPrChange>
        </w:rPr>
        <w:t>A</w:t>
      </w:r>
      <w:r w:rsidR="008A78EE" w:rsidRPr="00A203CC">
        <w:rPr>
          <w:rFonts w:ascii="Comic Sans MS" w:hAnsi="Comic Sans MS"/>
          <w:color w:val="000000" w:themeColor="text1"/>
          <w:sz w:val="28"/>
          <w:szCs w:val="28"/>
          <w:rPrChange w:id="138" w:author="Student" w:date="2012-06-18T13:50:00Z">
            <w:rPr>
              <w:rFonts w:ascii="Comic Sans MS" w:hAnsi="Comic Sans MS"/>
              <w:sz w:val="24"/>
              <w:szCs w:val="18"/>
            </w:rPr>
          </w:rPrChange>
        </w:rPr>
        <w:t>nswers and they were all muddled up. We had to try and match them up with all the other questions and answers</w:t>
      </w:r>
      <w:r w:rsidR="00ED2BBB" w:rsidRPr="00A203CC">
        <w:rPr>
          <w:rFonts w:ascii="Comic Sans MS" w:hAnsi="Comic Sans MS"/>
          <w:color w:val="000000" w:themeColor="text1"/>
          <w:sz w:val="28"/>
          <w:szCs w:val="28"/>
          <w:rPrChange w:id="139" w:author="Student" w:date="2012-06-18T13:50:00Z">
            <w:rPr>
              <w:rFonts w:ascii="Comic Sans MS" w:hAnsi="Comic Sans MS"/>
              <w:sz w:val="24"/>
              <w:szCs w:val="18"/>
            </w:rPr>
          </w:rPrChange>
        </w:rPr>
        <w:t>. I</w:t>
      </w:r>
      <w:r w:rsidR="008A78EE" w:rsidRPr="00A203CC">
        <w:rPr>
          <w:rFonts w:ascii="Comic Sans MS" w:hAnsi="Comic Sans MS"/>
          <w:color w:val="000000" w:themeColor="text1"/>
          <w:sz w:val="28"/>
          <w:szCs w:val="28"/>
          <w:rPrChange w:id="140" w:author="Student" w:date="2012-06-18T13:50:00Z">
            <w:rPr>
              <w:rFonts w:ascii="Comic Sans MS" w:hAnsi="Comic Sans MS"/>
              <w:sz w:val="24"/>
              <w:szCs w:val="18"/>
            </w:rPr>
          </w:rPrChange>
        </w:rPr>
        <w:t>t was quite hard.</w:t>
      </w:r>
    </w:p>
    <w:p w:rsidR="0065058D" w:rsidRPr="00A203CC" w:rsidRDefault="00ED2BBB" w:rsidP="008350AC">
      <w:pPr>
        <w:rPr>
          <w:rFonts w:ascii="Comic Sans MS" w:hAnsi="Comic Sans MS"/>
          <w:color w:val="000000" w:themeColor="text1"/>
          <w:sz w:val="28"/>
          <w:szCs w:val="28"/>
          <w:rPrChange w:id="141" w:author="Student" w:date="2012-06-18T13:50:00Z">
            <w:rPr>
              <w:rFonts w:ascii="Comic Sans MS" w:hAnsi="Comic Sans MS"/>
              <w:sz w:val="24"/>
              <w:szCs w:val="18"/>
            </w:rPr>
          </w:rPrChange>
        </w:rPr>
      </w:pPr>
      <w:r w:rsidRPr="00A203CC">
        <w:rPr>
          <w:rFonts w:ascii="Comic Sans MS" w:hAnsi="Comic Sans MS"/>
          <w:color w:val="000000" w:themeColor="text1"/>
          <w:sz w:val="28"/>
          <w:szCs w:val="28"/>
          <w:rPrChange w:id="142" w:author="Student" w:date="2012-06-18T13:50:00Z">
            <w:rPr>
              <w:rFonts w:ascii="Comic Sans MS" w:hAnsi="Comic Sans MS"/>
              <w:sz w:val="24"/>
              <w:szCs w:val="18"/>
            </w:rPr>
          </w:rPrChange>
        </w:rPr>
        <w:t xml:space="preserve">The next subject was about brains. We were told that the right side of our brain is the creative side and the left side is the </w:t>
      </w:r>
      <w:r w:rsidR="005A2A81" w:rsidRPr="00A203CC">
        <w:rPr>
          <w:rFonts w:ascii="Comic Sans MS" w:hAnsi="Comic Sans MS"/>
          <w:color w:val="000000" w:themeColor="text1"/>
          <w:sz w:val="28"/>
          <w:szCs w:val="28"/>
          <w:rPrChange w:id="143" w:author="Student" w:date="2012-06-18T13:50:00Z">
            <w:rPr>
              <w:rFonts w:ascii="Comic Sans MS" w:hAnsi="Comic Sans MS"/>
              <w:sz w:val="24"/>
              <w:szCs w:val="18"/>
            </w:rPr>
          </w:rPrChange>
        </w:rPr>
        <w:t xml:space="preserve">more chill side </w:t>
      </w:r>
      <w:r w:rsidRPr="00A203CC">
        <w:rPr>
          <w:rFonts w:ascii="Comic Sans MS" w:hAnsi="Comic Sans MS"/>
          <w:color w:val="000000" w:themeColor="text1"/>
          <w:sz w:val="28"/>
          <w:szCs w:val="28"/>
          <w:rPrChange w:id="144" w:author="Student" w:date="2012-06-18T13:50:00Z">
            <w:rPr>
              <w:rFonts w:ascii="Comic Sans MS" w:hAnsi="Comic Sans MS"/>
              <w:sz w:val="24"/>
              <w:szCs w:val="18"/>
            </w:rPr>
          </w:rPrChange>
        </w:rPr>
        <w:t>of the brain. That was quite interesting to listen to.</w:t>
      </w:r>
    </w:p>
    <w:p w:rsidR="0065058D" w:rsidRPr="00A203CC" w:rsidRDefault="0065058D" w:rsidP="008350AC">
      <w:pPr>
        <w:rPr>
          <w:rFonts w:ascii="Comic Sans MS" w:hAnsi="Comic Sans MS"/>
          <w:color w:val="000000" w:themeColor="text1"/>
          <w:sz w:val="28"/>
          <w:szCs w:val="28"/>
          <w:rPrChange w:id="145" w:author="Student" w:date="2012-06-18T13:50:00Z">
            <w:rPr>
              <w:rFonts w:ascii="Comic Sans MS" w:hAnsi="Comic Sans MS"/>
              <w:sz w:val="24"/>
              <w:szCs w:val="18"/>
            </w:rPr>
          </w:rPrChange>
        </w:rPr>
      </w:pPr>
      <w:r w:rsidRPr="00A203CC">
        <w:rPr>
          <w:rFonts w:ascii="Comic Sans MS" w:hAnsi="Comic Sans MS"/>
          <w:color w:val="000000" w:themeColor="text1"/>
          <w:sz w:val="28"/>
          <w:szCs w:val="28"/>
          <w:rPrChange w:id="146" w:author="Student" w:date="2012-06-18T13:50:00Z">
            <w:rPr>
              <w:rFonts w:ascii="Comic Sans MS" w:hAnsi="Comic Sans MS"/>
              <w:sz w:val="24"/>
              <w:szCs w:val="18"/>
            </w:rPr>
          </w:rPrChange>
        </w:rPr>
        <w:t>After that</w:t>
      </w:r>
      <w:ins w:id="147" w:author="Ministry of Education" w:date="2012-06-13T11:34:00Z">
        <w:r w:rsidR="00D061E0" w:rsidRPr="00A203CC">
          <w:rPr>
            <w:rFonts w:ascii="Comic Sans MS" w:hAnsi="Comic Sans MS"/>
            <w:color w:val="000000" w:themeColor="text1"/>
            <w:sz w:val="28"/>
            <w:szCs w:val="28"/>
            <w:rPrChange w:id="148" w:author="Student" w:date="2012-06-18T13:50:00Z">
              <w:rPr>
                <w:rFonts w:ascii="Comic Sans MS" w:hAnsi="Comic Sans MS"/>
                <w:sz w:val="24"/>
                <w:szCs w:val="18"/>
              </w:rPr>
            </w:rPrChange>
          </w:rPr>
          <w:t xml:space="preserve"> </w:t>
        </w:r>
      </w:ins>
      <w:r w:rsidRPr="00A203CC">
        <w:rPr>
          <w:rFonts w:ascii="Comic Sans MS" w:hAnsi="Comic Sans MS"/>
          <w:color w:val="000000" w:themeColor="text1"/>
          <w:sz w:val="28"/>
          <w:szCs w:val="28"/>
          <w:rPrChange w:id="149" w:author="Student" w:date="2012-06-18T13:50:00Z">
            <w:rPr>
              <w:rFonts w:ascii="Comic Sans MS" w:hAnsi="Comic Sans MS"/>
              <w:sz w:val="24"/>
              <w:szCs w:val="18"/>
            </w:rPr>
          </w:rPrChange>
        </w:rPr>
        <w:t>we watched a movie</w:t>
      </w:r>
      <w:ins w:id="150" w:author="Ministry of Education" w:date="2012-06-13T11:34:00Z">
        <w:r w:rsidR="00D061E0" w:rsidRPr="00A203CC">
          <w:rPr>
            <w:rFonts w:ascii="Comic Sans MS" w:hAnsi="Comic Sans MS"/>
            <w:color w:val="000000" w:themeColor="text1"/>
            <w:sz w:val="28"/>
            <w:szCs w:val="28"/>
            <w:rPrChange w:id="151" w:author="Student" w:date="2012-06-18T13:50:00Z">
              <w:rPr>
                <w:rFonts w:ascii="Comic Sans MS" w:hAnsi="Comic Sans MS"/>
                <w:sz w:val="24"/>
                <w:szCs w:val="18"/>
              </w:rPr>
            </w:rPrChange>
          </w:rPr>
          <w:t xml:space="preserve">. The movie was about a </w:t>
        </w:r>
      </w:ins>
      <w:del w:id="152" w:author="Ministry of Education" w:date="2012-06-13T11:34:00Z">
        <w:r w:rsidRPr="00A203CC" w:rsidDel="00D061E0">
          <w:rPr>
            <w:rFonts w:ascii="Comic Sans MS" w:hAnsi="Comic Sans MS"/>
            <w:color w:val="000000" w:themeColor="text1"/>
            <w:sz w:val="28"/>
            <w:szCs w:val="28"/>
            <w:rPrChange w:id="153" w:author="Student" w:date="2012-06-18T13:50:00Z">
              <w:rPr>
                <w:rFonts w:ascii="Comic Sans MS" w:hAnsi="Comic Sans MS"/>
                <w:sz w:val="24"/>
                <w:szCs w:val="18"/>
              </w:rPr>
            </w:rPrChange>
          </w:rPr>
          <w:delText xml:space="preserve"> </w:delText>
        </w:r>
        <w:r w:rsidR="00ED2BBB" w:rsidRPr="00A203CC" w:rsidDel="00D061E0">
          <w:rPr>
            <w:rFonts w:ascii="Comic Sans MS" w:hAnsi="Comic Sans MS"/>
            <w:color w:val="000000" w:themeColor="text1"/>
            <w:sz w:val="28"/>
            <w:szCs w:val="28"/>
            <w:rPrChange w:id="154" w:author="Student" w:date="2012-06-18T13:50:00Z">
              <w:rPr>
                <w:rFonts w:ascii="Comic Sans MS" w:hAnsi="Comic Sans MS"/>
                <w:sz w:val="24"/>
                <w:szCs w:val="18"/>
              </w:rPr>
            </w:rPrChange>
          </w:rPr>
          <w:delText xml:space="preserve">about a kid </w:delText>
        </w:r>
      </w:del>
      <w:del w:id="155" w:author="Ministry of Education" w:date="2012-06-13T11:35:00Z">
        <w:r w:rsidR="00ED2BBB" w:rsidRPr="00A203CC" w:rsidDel="00D061E0">
          <w:rPr>
            <w:rFonts w:ascii="Comic Sans MS" w:hAnsi="Comic Sans MS"/>
            <w:color w:val="000000" w:themeColor="text1"/>
            <w:sz w:val="28"/>
            <w:szCs w:val="28"/>
            <w:rPrChange w:id="156" w:author="Student" w:date="2012-06-18T13:50:00Z">
              <w:rPr>
                <w:rFonts w:ascii="Comic Sans MS" w:hAnsi="Comic Sans MS"/>
                <w:sz w:val="24"/>
                <w:szCs w:val="18"/>
              </w:rPr>
            </w:rPrChange>
          </w:rPr>
          <w:delText>with</w:delText>
        </w:r>
      </w:del>
      <w:ins w:id="157" w:author="Ministry of Education" w:date="2012-06-13T11:35:00Z">
        <w:r w:rsidR="00D061E0" w:rsidRPr="00A203CC">
          <w:rPr>
            <w:rFonts w:ascii="Comic Sans MS" w:hAnsi="Comic Sans MS"/>
            <w:color w:val="000000" w:themeColor="text1"/>
            <w:sz w:val="28"/>
            <w:szCs w:val="28"/>
            <w:rPrChange w:id="158" w:author="Student" w:date="2012-06-18T13:50:00Z">
              <w:rPr>
                <w:rFonts w:ascii="Comic Sans MS" w:hAnsi="Comic Sans MS"/>
                <w:sz w:val="24"/>
                <w:szCs w:val="18"/>
              </w:rPr>
            </w:rPrChange>
          </w:rPr>
          <w:t>kid with</w:t>
        </w:r>
      </w:ins>
      <w:r w:rsidR="00ED2BBB" w:rsidRPr="00A203CC">
        <w:rPr>
          <w:rFonts w:ascii="Comic Sans MS" w:hAnsi="Comic Sans MS"/>
          <w:color w:val="000000" w:themeColor="text1"/>
          <w:sz w:val="28"/>
          <w:szCs w:val="28"/>
          <w:rPrChange w:id="159" w:author="Student" w:date="2012-06-18T13:50:00Z">
            <w:rPr>
              <w:rFonts w:ascii="Comic Sans MS" w:hAnsi="Comic Sans MS"/>
              <w:sz w:val="24"/>
              <w:szCs w:val="18"/>
            </w:rPr>
          </w:rPrChange>
        </w:rPr>
        <w:t xml:space="preserve"> all his important organs</w:t>
      </w:r>
      <w:r w:rsidR="00C008AC" w:rsidRPr="00A203CC">
        <w:rPr>
          <w:rFonts w:ascii="Comic Sans MS" w:hAnsi="Comic Sans MS"/>
          <w:color w:val="000000" w:themeColor="text1"/>
          <w:sz w:val="28"/>
          <w:szCs w:val="28"/>
          <w:rPrChange w:id="160" w:author="Student" w:date="2012-06-18T13:50:00Z">
            <w:rPr>
              <w:rFonts w:ascii="Comic Sans MS" w:hAnsi="Comic Sans MS"/>
              <w:sz w:val="24"/>
              <w:szCs w:val="18"/>
            </w:rPr>
          </w:rPrChange>
        </w:rPr>
        <w:t>.T</w:t>
      </w:r>
      <w:r w:rsidR="00521F50" w:rsidRPr="00A203CC">
        <w:rPr>
          <w:rFonts w:ascii="Comic Sans MS" w:hAnsi="Comic Sans MS"/>
          <w:color w:val="000000" w:themeColor="text1"/>
          <w:sz w:val="28"/>
          <w:szCs w:val="28"/>
          <w:rPrChange w:id="161" w:author="Student" w:date="2012-06-18T13:50:00Z">
            <w:rPr>
              <w:rFonts w:ascii="Comic Sans MS" w:hAnsi="Comic Sans MS"/>
              <w:sz w:val="24"/>
              <w:szCs w:val="18"/>
            </w:rPr>
          </w:rPrChange>
        </w:rPr>
        <w:t xml:space="preserve">hey are called the </w:t>
      </w:r>
      <w:r w:rsidR="00C008AC" w:rsidRPr="00A203CC">
        <w:rPr>
          <w:rFonts w:ascii="Comic Sans MS" w:hAnsi="Comic Sans MS"/>
          <w:color w:val="000000" w:themeColor="text1"/>
          <w:sz w:val="28"/>
          <w:szCs w:val="28"/>
          <w:rPrChange w:id="162" w:author="Student" w:date="2012-06-18T13:50:00Z">
            <w:rPr>
              <w:rFonts w:ascii="Comic Sans MS" w:hAnsi="Comic Sans MS"/>
              <w:sz w:val="24"/>
              <w:szCs w:val="18"/>
            </w:rPr>
          </w:rPrChange>
        </w:rPr>
        <w:t>B</w:t>
      </w:r>
      <w:r w:rsidR="00521F50" w:rsidRPr="00A203CC">
        <w:rPr>
          <w:rFonts w:ascii="Comic Sans MS" w:hAnsi="Comic Sans MS"/>
          <w:color w:val="000000" w:themeColor="text1"/>
          <w:sz w:val="28"/>
          <w:szCs w:val="28"/>
          <w:rPrChange w:id="163" w:author="Student" w:date="2012-06-18T13:50:00Z">
            <w:rPr>
              <w:rFonts w:ascii="Comic Sans MS" w:hAnsi="Comic Sans MS"/>
              <w:sz w:val="24"/>
              <w:szCs w:val="18"/>
            </w:rPr>
          </w:rPrChange>
        </w:rPr>
        <w:t xml:space="preserve">rainy </w:t>
      </w:r>
      <w:r w:rsidR="00C008AC" w:rsidRPr="00A203CC">
        <w:rPr>
          <w:rFonts w:ascii="Comic Sans MS" w:hAnsi="Comic Sans MS"/>
          <w:color w:val="000000" w:themeColor="text1"/>
          <w:sz w:val="28"/>
          <w:szCs w:val="28"/>
          <w:rPrChange w:id="164" w:author="Student" w:date="2012-06-18T13:50:00Z">
            <w:rPr>
              <w:rFonts w:ascii="Comic Sans MS" w:hAnsi="Comic Sans MS"/>
              <w:sz w:val="24"/>
              <w:szCs w:val="18"/>
            </w:rPr>
          </w:rPrChange>
        </w:rPr>
        <w:t>B</w:t>
      </w:r>
      <w:r w:rsidR="00521F50" w:rsidRPr="00A203CC">
        <w:rPr>
          <w:rFonts w:ascii="Comic Sans MS" w:hAnsi="Comic Sans MS"/>
          <w:color w:val="000000" w:themeColor="text1"/>
          <w:sz w:val="28"/>
          <w:szCs w:val="28"/>
          <w:rPrChange w:id="165" w:author="Student" w:date="2012-06-18T13:50:00Z">
            <w:rPr>
              <w:rFonts w:ascii="Comic Sans MS" w:hAnsi="Comic Sans MS"/>
              <w:sz w:val="24"/>
              <w:szCs w:val="18"/>
            </w:rPr>
          </w:rPrChange>
        </w:rPr>
        <w:t>unch</w:t>
      </w:r>
      <w:ins w:id="166" w:author="Ministry of Education" w:date="2012-06-13T11:34:00Z">
        <w:r w:rsidR="00D061E0" w:rsidRPr="00A203CC">
          <w:rPr>
            <w:rFonts w:ascii="Comic Sans MS" w:hAnsi="Comic Sans MS"/>
            <w:color w:val="000000" w:themeColor="text1"/>
            <w:sz w:val="28"/>
            <w:szCs w:val="28"/>
            <w:rPrChange w:id="167" w:author="Student" w:date="2012-06-18T13:50:00Z">
              <w:rPr>
                <w:rFonts w:ascii="Comic Sans MS" w:hAnsi="Comic Sans MS"/>
                <w:sz w:val="24"/>
                <w:szCs w:val="18"/>
              </w:rPr>
            </w:rPrChange>
          </w:rPr>
          <w:t xml:space="preserve"> </w:t>
        </w:r>
      </w:ins>
      <w:r w:rsidR="00C008AC" w:rsidRPr="00A203CC">
        <w:rPr>
          <w:rFonts w:ascii="Comic Sans MS" w:hAnsi="Comic Sans MS"/>
          <w:color w:val="000000" w:themeColor="text1"/>
          <w:sz w:val="28"/>
          <w:szCs w:val="28"/>
          <w:rPrChange w:id="168" w:author="Student" w:date="2012-06-18T13:50:00Z">
            <w:rPr>
              <w:rFonts w:ascii="Comic Sans MS" w:hAnsi="Comic Sans MS"/>
              <w:sz w:val="24"/>
              <w:szCs w:val="18"/>
            </w:rPr>
          </w:rPrChange>
        </w:rPr>
        <w:t xml:space="preserve">and </w:t>
      </w:r>
      <w:r w:rsidR="00EC1258" w:rsidRPr="00A203CC">
        <w:rPr>
          <w:rFonts w:ascii="Comic Sans MS" w:hAnsi="Comic Sans MS"/>
          <w:color w:val="000000" w:themeColor="text1"/>
          <w:sz w:val="28"/>
          <w:szCs w:val="28"/>
          <w:rPrChange w:id="169" w:author="Student" w:date="2012-06-18T13:50:00Z">
            <w:rPr>
              <w:rFonts w:ascii="Comic Sans MS" w:hAnsi="Comic Sans MS"/>
              <w:sz w:val="24"/>
              <w:szCs w:val="18"/>
            </w:rPr>
          </w:rPrChange>
        </w:rPr>
        <w:t>their names</w:t>
      </w:r>
      <w:r w:rsidR="00C008AC" w:rsidRPr="00A203CC">
        <w:rPr>
          <w:rFonts w:ascii="Comic Sans MS" w:hAnsi="Comic Sans MS"/>
          <w:color w:val="000000" w:themeColor="text1"/>
          <w:sz w:val="28"/>
          <w:szCs w:val="28"/>
          <w:rPrChange w:id="170" w:author="Student" w:date="2012-06-18T13:50:00Z">
            <w:rPr>
              <w:rFonts w:ascii="Comic Sans MS" w:hAnsi="Comic Sans MS"/>
              <w:sz w:val="24"/>
              <w:szCs w:val="18"/>
            </w:rPr>
          </w:rPrChange>
        </w:rPr>
        <w:t xml:space="preserve"> are B</w:t>
      </w:r>
      <w:r w:rsidR="00EC1258" w:rsidRPr="00A203CC">
        <w:rPr>
          <w:rFonts w:ascii="Comic Sans MS" w:hAnsi="Comic Sans MS"/>
          <w:color w:val="000000" w:themeColor="text1"/>
          <w:sz w:val="28"/>
          <w:szCs w:val="28"/>
          <w:rPrChange w:id="171" w:author="Student" w:date="2012-06-18T13:50:00Z">
            <w:rPr>
              <w:rFonts w:ascii="Comic Sans MS" w:hAnsi="Comic Sans MS"/>
              <w:sz w:val="24"/>
              <w:szCs w:val="18"/>
            </w:rPr>
          </w:rPrChange>
        </w:rPr>
        <w:t xml:space="preserve">rain, </w:t>
      </w:r>
      <w:r w:rsidR="00C008AC" w:rsidRPr="00A203CC">
        <w:rPr>
          <w:rFonts w:ascii="Comic Sans MS" w:hAnsi="Comic Sans MS"/>
          <w:color w:val="000000" w:themeColor="text1"/>
          <w:sz w:val="28"/>
          <w:szCs w:val="28"/>
          <w:rPrChange w:id="172" w:author="Student" w:date="2012-06-18T13:50:00Z">
            <w:rPr>
              <w:rFonts w:ascii="Comic Sans MS" w:hAnsi="Comic Sans MS"/>
              <w:sz w:val="24"/>
              <w:szCs w:val="18"/>
            </w:rPr>
          </w:rPrChange>
        </w:rPr>
        <w:t>L</w:t>
      </w:r>
      <w:r w:rsidR="00EC1258" w:rsidRPr="00A203CC">
        <w:rPr>
          <w:rFonts w:ascii="Comic Sans MS" w:hAnsi="Comic Sans MS"/>
          <w:color w:val="000000" w:themeColor="text1"/>
          <w:sz w:val="28"/>
          <w:szCs w:val="28"/>
          <w:rPrChange w:id="173" w:author="Student" w:date="2012-06-18T13:50:00Z">
            <w:rPr>
              <w:rFonts w:ascii="Comic Sans MS" w:hAnsi="Comic Sans MS"/>
              <w:sz w:val="24"/>
              <w:szCs w:val="18"/>
            </w:rPr>
          </w:rPrChange>
        </w:rPr>
        <w:t>ungs</w:t>
      </w:r>
      <w:r w:rsidR="00C008AC" w:rsidRPr="00A203CC">
        <w:rPr>
          <w:rFonts w:ascii="Comic Sans MS" w:hAnsi="Comic Sans MS"/>
          <w:color w:val="000000" w:themeColor="text1"/>
          <w:sz w:val="28"/>
          <w:szCs w:val="28"/>
          <w:rPrChange w:id="174" w:author="Student" w:date="2012-06-18T13:50:00Z">
            <w:rPr>
              <w:rFonts w:ascii="Comic Sans MS" w:hAnsi="Comic Sans MS"/>
              <w:sz w:val="24"/>
              <w:szCs w:val="18"/>
            </w:rPr>
          </w:rPrChange>
        </w:rPr>
        <w:t>, H</w:t>
      </w:r>
      <w:r w:rsidR="00521F50" w:rsidRPr="00A203CC">
        <w:rPr>
          <w:rFonts w:ascii="Comic Sans MS" w:hAnsi="Comic Sans MS"/>
          <w:color w:val="000000" w:themeColor="text1"/>
          <w:sz w:val="28"/>
          <w:szCs w:val="28"/>
          <w:rPrChange w:id="175" w:author="Student" w:date="2012-06-18T13:50:00Z">
            <w:rPr>
              <w:rFonts w:ascii="Comic Sans MS" w:hAnsi="Comic Sans MS"/>
              <w:sz w:val="24"/>
              <w:szCs w:val="18"/>
            </w:rPr>
          </w:rPrChange>
        </w:rPr>
        <w:t xml:space="preserve">eart, </w:t>
      </w:r>
      <w:r w:rsidR="00C008AC" w:rsidRPr="00A203CC">
        <w:rPr>
          <w:rFonts w:ascii="Comic Sans MS" w:hAnsi="Comic Sans MS"/>
          <w:color w:val="000000" w:themeColor="text1"/>
          <w:sz w:val="28"/>
          <w:szCs w:val="28"/>
          <w:rPrChange w:id="176" w:author="Student" w:date="2012-06-18T13:50:00Z">
            <w:rPr>
              <w:rFonts w:ascii="Comic Sans MS" w:hAnsi="Comic Sans MS"/>
              <w:sz w:val="24"/>
              <w:szCs w:val="18"/>
            </w:rPr>
          </w:rPrChange>
        </w:rPr>
        <w:t>M</w:t>
      </w:r>
      <w:r w:rsidRPr="00A203CC">
        <w:rPr>
          <w:rFonts w:ascii="Comic Sans MS" w:hAnsi="Comic Sans MS"/>
          <w:color w:val="000000" w:themeColor="text1"/>
          <w:sz w:val="28"/>
          <w:szCs w:val="28"/>
          <w:rPrChange w:id="177" w:author="Student" w:date="2012-06-18T13:50:00Z">
            <w:rPr>
              <w:rFonts w:ascii="Comic Sans MS" w:hAnsi="Comic Sans MS"/>
              <w:sz w:val="24"/>
              <w:szCs w:val="18"/>
            </w:rPr>
          </w:rPrChange>
        </w:rPr>
        <w:t xml:space="preserve">uscles, </w:t>
      </w:r>
      <w:r w:rsidR="00C008AC" w:rsidRPr="00A203CC">
        <w:rPr>
          <w:rFonts w:ascii="Comic Sans MS" w:hAnsi="Comic Sans MS"/>
          <w:color w:val="000000" w:themeColor="text1"/>
          <w:sz w:val="28"/>
          <w:szCs w:val="28"/>
          <w:rPrChange w:id="178" w:author="Student" w:date="2012-06-18T13:50:00Z">
            <w:rPr>
              <w:rFonts w:ascii="Comic Sans MS" w:hAnsi="Comic Sans MS"/>
              <w:sz w:val="24"/>
              <w:szCs w:val="18"/>
            </w:rPr>
          </w:rPrChange>
        </w:rPr>
        <w:t>I</w:t>
      </w:r>
      <w:r w:rsidRPr="00A203CC">
        <w:rPr>
          <w:rFonts w:ascii="Comic Sans MS" w:hAnsi="Comic Sans MS"/>
          <w:color w:val="000000" w:themeColor="text1"/>
          <w:sz w:val="28"/>
          <w:szCs w:val="28"/>
          <w:rPrChange w:id="179" w:author="Student" w:date="2012-06-18T13:50:00Z">
            <w:rPr>
              <w:rFonts w:ascii="Comic Sans MS" w:hAnsi="Comic Sans MS"/>
              <w:sz w:val="24"/>
              <w:szCs w:val="18"/>
            </w:rPr>
          </w:rPrChange>
        </w:rPr>
        <w:t xml:space="preserve">ntestines and </w:t>
      </w:r>
      <w:r w:rsidR="00C008AC" w:rsidRPr="00A203CC">
        <w:rPr>
          <w:rFonts w:ascii="Comic Sans MS" w:hAnsi="Comic Sans MS"/>
          <w:color w:val="000000" w:themeColor="text1"/>
          <w:sz w:val="28"/>
          <w:szCs w:val="28"/>
          <w:rPrChange w:id="180" w:author="Student" w:date="2012-06-18T13:50:00Z">
            <w:rPr>
              <w:rFonts w:ascii="Comic Sans MS" w:hAnsi="Comic Sans MS"/>
              <w:sz w:val="24"/>
              <w:szCs w:val="18"/>
            </w:rPr>
          </w:rPrChange>
        </w:rPr>
        <w:t>S</w:t>
      </w:r>
      <w:r w:rsidRPr="00A203CC">
        <w:rPr>
          <w:rFonts w:ascii="Comic Sans MS" w:hAnsi="Comic Sans MS"/>
          <w:color w:val="000000" w:themeColor="text1"/>
          <w:sz w:val="28"/>
          <w:szCs w:val="28"/>
          <w:rPrChange w:id="181" w:author="Student" w:date="2012-06-18T13:50:00Z">
            <w:rPr>
              <w:rFonts w:ascii="Comic Sans MS" w:hAnsi="Comic Sans MS"/>
              <w:sz w:val="24"/>
              <w:szCs w:val="18"/>
            </w:rPr>
          </w:rPrChange>
        </w:rPr>
        <w:t xml:space="preserve">tomach. The </w:t>
      </w:r>
      <w:r w:rsidR="00521F50" w:rsidRPr="00A203CC">
        <w:rPr>
          <w:rFonts w:ascii="Comic Sans MS" w:hAnsi="Comic Sans MS"/>
          <w:color w:val="000000" w:themeColor="text1"/>
          <w:sz w:val="28"/>
          <w:szCs w:val="28"/>
          <w:rPrChange w:id="182" w:author="Student" w:date="2012-06-18T13:50:00Z">
            <w:rPr>
              <w:rFonts w:ascii="Comic Sans MS" w:hAnsi="Comic Sans MS"/>
              <w:sz w:val="24"/>
              <w:szCs w:val="18"/>
            </w:rPr>
          </w:rPrChange>
        </w:rPr>
        <w:t>kid</w:t>
      </w:r>
      <w:r w:rsidRPr="00A203CC">
        <w:rPr>
          <w:rFonts w:ascii="Comic Sans MS" w:hAnsi="Comic Sans MS"/>
          <w:color w:val="000000" w:themeColor="text1"/>
          <w:sz w:val="28"/>
          <w:szCs w:val="28"/>
          <w:rPrChange w:id="183" w:author="Student" w:date="2012-06-18T13:50:00Z">
            <w:rPr>
              <w:rFonts w:ascii="Comic Sans MS" w:hAnsi="Comic Sans MS"/>
              <w:sz w:val="24"/>
              <w:szCs w:val="18"/>
            </w:rPr>
          </w:rPrChange>
        </w:rPr>
        <w:t xml:space="preserve"> was called Alex.</w:t>
      </w:r>
    </w:p>
    <w:p w:rsidR="0065058D" w:rsidRPr="00A203CC" w:rsidRDefault="0065058D" w:rsidP="008350AC">
      <w:pPr>
        <w:rPr>
          <w:rFonts w:ascii="Comic Sans MS" w:hAnsi="Comic Sans MS"/>
          <w:color w:val="000000" w:themeColor="text1"/>
          <w:sz w:val="28"/>
          <w:szCs w:val="28"/>
          <w:rPrChange w:id="184" w:author="Student" w:date="2012-06-18T13:50:00Z">
            <w:rPr>
              <w:rFonts w:ascii="Comic Sans MS" w:hAnsi="Comic Sans MS"/>
              <w:sz w:val="24"/>
              <w:szCs w:val="18"/>
            </w:rPr>
          </w:rPrChange>
        </w:rPr>
      </w:pPr>
      <w:r w:rsidRPr="00A203CC">
        <w:rPr>
          <w:rFonts w:ascii="Comic Sans MS" w:hAnsi="Comic Sans MS"/>
          <w:color w:val="000000" w:themeColor="text1"/>
          <w:sz w:val="28"/>
          <w:szCs w:val="28"/>
          <w:rPrChange w:id="185" w:author="Student" w:date="2012-06-18T13:50:00Z">
            <w:rPr>
              <w:rFonts w:ascii="Comic Sans MS" w:hAnsi="Comic Sans MS"/>
              <w:sz w:val="24"/>
              <w:szCs w:val="18"/>
            </w:rPr>
          </w:rPrChange>
        </w:rPr>
        <w:t xml:space="preserve"> Here’s the story about him. Alex </w:t>
      </w:r>
      <w:r w:rsidR="00521F50" w:rsidRPr="00A203CC">
        <w:rPr>
          <w:rFonts w:ascii="Comic Sans MS" w:hAnsi="Comic Sans MS"/>
          <w:color w:val="000000" w:themeColor="text1"/>
          <w:sz w:val="28"/>
          <w:szCs w:val="28"/>
          <w:rPrChange w:id="186" w:author="Student" w:date="2012-06-18T13:50:00Z">
            <w:rPr>
              <w:rFonts w:ascii="Comic Sans MS" w:hAnsi="Comic Sans MS"/>
              <w:sz w:val="24"/>
              <w:szCs w:val="18"/>
            </w:rPr>
          </w:rPrChange>
        </w:rPr>
        <w:t>was late for school and had forgotten his lunch. He had a maths test that morning and everyone was waiting for him</w:t>
      </w:r>
      <w:r w:rsidRPr="00A203CC">
        <w:rPr>
          <w:rFonts w:ascii="Comic Sans MS" w:hAnsi="Comic Sans MS"/>
          <w:color w:val="000000" w:themeColor="text1"/>
          <w:sz w:val="28"/>
          <w:szCs w:val="28"/>
          <w:rPrChange w:id="187" w:author="Student" w:date="2012-06-18T13:50:00Z">
            <w:rPr>
              <w:rFonts w:ascii="Comic Sans MS" w:hAnsi="Comic Sans MS"/>
              <w:sz w:val="24"/>
              <w:szCs w:val="18"/>
            </w:rPr>
          </w:rPrChange>
        </w:rPr>
        <w:t xml:space="preserve"> in his class</w:t>
      </w:r>
      <w:r w:rsidR="00521F50" w:rsidRPr="00A203CC">
        <w:rPr>
          <w:rFonts w:ascii="Comic Sans MS" w:hAnsi="Comic Sans MS"/>
          <w:color w:val="000000" w:themeColor="text1"/>
          <w:sz w:val="28"/>
          <w:szCs w:val="28"/>
          <w:rPrChange w:id="188" w:author="Student" w:date="2012-06-18T13:50:00Z">
            <w:rPr>
              <w:rFonts w:ascii="Comic Sans MS" w:hAnsi="Comic Sans MS"/>
              <w:sz w:val="24"/>
              <w:szCs w:val="18"/>
            </w:rPr>
          </w:rPrChange>
        </w:rPr>
        <w:t>. After the maths test it was morning tea time at school and he didn’t have anything to eat for his brain food.</w:t>
      </w:r>
      <w:r w:rsidR="0045236E" w:rsidRPr="00A203CC">
        <w:rPr>
          <w:rFonts w:ascii="Comic Sans MS" w:hAnsi="Comic Sans MS"/>
          <w:color w:val="000000" w:themeColor="text1"/>
          <w:sz w:val="28"/>
          <w:szCs w:val="28"/>
          <w:rPrChange w:id="189" w:author="Student" w:date="2012-06-18T13:50:00Z">
            <w:rPr>
              <w:rFonts w:ascii="Comic Sans MS" w:hAnsi="Comic Sans MS"/>
              <w:sz w:val="24"/>
              <w:szCs w:val="18"/>
            </w:rPr>
          </w:rPrChange>
        </w:rPr>
        <w:t xml:space="preserve"> Then his friends came along and wanted him to play on the computer. But his Mum</w:t>
      </w:r>
      <w:r w:rsidRPr="00A203CC">
        <w:rPr>
          <w:rFonts w:ascii="Comic Sans MS" w:hAnsi="Comic Sans MS"/>
          <w:color w:val="000000" w:themeColor="text1"/>
          <w:sz w:val="28"/>
          <w:szCs w:val="28"/>
          <w:rPrChange w:id="190" w:author="Student" w:date="2012-06-18T13:50:00Z">
            <w:rPr>
              <w:rFonts w:ascii="Comic Sans MS" w:hAnsi="Comic Sans MS"/>
              <w:sz w:val="24"/>
              <w:szCs w:val="18"/>
            </w:rPr>
          </w:rPrChange>
        </w:rPr>
        <w:t xml:space="preserve"> had come</w:t>
      </w:r>
      <w:r w:rsidR="0045236E" w:rsidRPr="00A203CC">
        <w:rPr>
          <w:rFonts w:ascii="Comic Sans MS" w:hAnsi="Comic Sans MS"/>
          <w:color w:val="000000" w:themeColor="text1"/>
          <w:sz w:val="28"/>
          <w:szCs w:val="28"/>
          <w:rPrChange w:id="191" w:author="Student" w:date="2012-06-18T13:50:00Z">
            <w:rPr>
              <w:rFonts w:ascii="Comic Sans MS" w:hAnsi="Comic Sans MS"/>
              <w:sz w:val="24"/>
              <w:szCs w:val="18"/>
            </w:rPr>
          </w:rPrChange>
        </w:rPr>
        <w:t xml:space="preserve"> and drop</w:t>
      </w:r>
      <w:r w:rsidR="00EC1258" w:rsidRPr="00A203CC">
        <w:rPr>
          <w:rFonts w:ascii="Comic Sans MS" w:hAnsi="Comic Sans MS"/>
          <w:color w:val="000000" w:themeColor="text1"/>
          <w:sz w:val="28"/>
          <w:szCs w:val="28"/>
          <w:rPrChange w:id="192" w:author="Student" w:date="2012-06-18T13:50:00Z">
            <w:rPr>
              <w:rFonts w:ascii="Comic Sans MS" w:hAnsi="Comic Sans MS"/>
              <w:sz w:val="24"/>
              <w:szCs w:val="18"/>
            </w:rPr>
          </w:rPrChange>
        </w:rPr>
        <w:t>ped</w:t>
      </w:r>
      <w:r w:rsidR="0045236E" w:rsidRPr="00A203CC">
        <w:rPr>
          <w:rFonts w:ascii="Comic Sans MS" w:hAnsi="Comic Sans MS"/>
          <w:color w:val="000000" w:themeColor="text1"/>
          <w:sz w:val="28"/>
          <w:szCs w:val="28"/>
          <w:rPrChange w:id="193" w:author="Student" w:date="2012-06-18T13:50:00Z">
            <w:rPr>
              <w:rFonts w:ascii="Comic Sans MS" w:hAnsi="Comic Sans MS"/>
              <w:sz w:val="24"/>
              <w:szCs w:val="18"/>
            </w:rPr>
          </w:rPrChange>
        </w:rPr>
        <w:t xml:space="preserve"> off his lunch at the school office. He had two choices one</w:t>
      </w:r>
      <w:r w:rsidRPr="00A203CC">
        <w:rPr>
          <w:rFonts w:ascii="Comic Sans MS" w:hAnsi="Comic Sans MS"/>
          <w:color w:val="000000" w:themeColor="text1"/>
          <w:sz w:val="28"/>
          <w:szCs w:val="28"/>
          <w:rPrChange w:id="194" w:author="Student" w:date="2012-06-18T13:50:00Z">
            <w:rPr>
              <w:rFonts w:ascii="Comic Sans MS" w:hAnsi="Comic Sans MS"/>
              <w:sz w:val="24"/>
              <w:szCs w:val="18"/>
            </w:rPr>
          </w:rPrChange>
        </w:rPr>
        <w:t xml:space="preserve"> to </w:t>
      </w:r>
      <w:r w:rsidR="0045236E" w:rsidRPr="00A203CC">
        <w:rPr>
          <w:rFonts w:ascii="Comic Sans MS" w:hAnsi="Comic Sans MS"/>
          <w:color w:val="000000" w:themeColor="text1"/>
          <w:sz w:val="28"/>
          <w:szCs w:val="28"/>
          <w:rPrChange w:id="195" w:author="Student" w:date="2012-06-18T13:50:00Z">
            <w:rPr>
              <w:rFonts w:ascii="Comic Sans MS" w:hAnsi="Comic Sans MS"/>
              <w:sz w:val="24"/>
              <w:szCs w:val="18"/>
            </w:rPr>
          </w:rPrChange>
        </w:rPr>
        <w:t>go and get his lunch or play on the computer. He was hungry and wanted to play</w:t>
      </w:r>
      <w:r w:rsidR="009D1C44" w:rsidRPr="00A203CC">
        <w:rPr>
          <w:rFonts w:ascii="Comic Sans MS" w:hAnsi="Comic Sans MS"/>
          <w:color w:val="000000" w:themeColor="text1"/>
          <w:sz w:val="28"/>
          <w:szCs w:val="28"/>
          <w:rPrChange w:id="196" w:author="Student" w:date="2012-06-18T13:50:00Z">
            <w:rPr>
              <w:rFonts w:ascii="Comic Sans MS" w:hAnsi="Comic Sans MS"/>
              <w:sz w:val="24"/>
              <w:szCs w:val="18"/>
            </w:rPr>
          </w:rPrChange>
        </w:rPr>
        <w:t xml:space="preserve"> on </w:t>
      </w:r>
      <w:r w:rsidR="009D1C44" w:rsidRPr="00A203CC">
        <w:rPr>
          <w:rFonts w:ascii="Comic Sans MS" w:hAnsi="Comic Sans MS"/>
          <w:color w:val="000000" w:themeColor="text1"/>
          <w:sz w:val="28"/>
          <w:szCs w:val="28"/>
          <w:rPrChange w:id="197" w:author="Student" w:date="2012-06-18T13:50:00Z">
            <w:rPr>
              <w:rFonts w:ascii="Comic Sans MS" w:hAnsi="Comic Sans MS"/>
              <w:sz w:val="24"/>
              <w:szCs w:val="18"/>
            </w:rPr>
          </w:rPrChange>
        </w:rPr>
        <w:lastRenderedPageBreak/>
        <w:t>the computer too. But he knew he had forgotten his lunch. He was in a hungry and grumpy</w:t>
      </w:r>
      <w:r w:rsidR="00EC1258" w:rsidRPr="00A203CC">
        <w:rPr>
          <w:rFonts w:ascii="Comic Sans MS" w:hAnsi="Comic Sans MS"/>
          <w:color w:val="000000" w:themeColor="text1"/>
          <w:sz w:val="28"/>
          <w:szCs w:val="28"/>
          <w:rPrChange w:id="198" w:author="Student" w:date="2012-06-18T13:50:00Z">
            <w:rPr>
              <w:rFonts w:ascii="Comic Sans MS" w:hAnsi="Comic Sans MS"/>
              <w:sz w:val="24"/>
              <w:szCs w:val="18"/>
            </w:rPr>
          </w:rPrChange>
        </w:rPr>
        <w:t xml:space="preserve"> mo</w:t>
      </w:r>
      <w:r w:rsidRPr="00A203CC">
        <w:rPr>
          <w:rFonts w:ascii="Comic Sans MS" w:hAnsi="Comic Sans MS"/>
          <w:color w:val="000000" w:themeColor="text1"/>
          <w:sz w:val="28"/>
          <w:szCs w:val="28"/>
          <w:rPrChange w:id="199" w:author="Student" w:date="2012-06-18T13:50:00Z">
            <w:rPr>
              <w:rFonts w:ascii="Comic Sans MS" w:hAnsi="Comic Sans MS"/>
              <w:sz w:val="24"/>
              <w:szCs w:val="18"/>
            </w:rPr>
          </w:rPrChange>
        </w:rPr>
        <w:t>od</w:t>
      </w:r>
      <w:r w:rsidR="009D1C44" w:rsidRPr="00A203CC">
        <w:rPr>
          <w:rFonts w:ascii="Comic Sans MS" w:hAnsi="Comic Sans MS"/>
          <w:color w:val="000000" w:themeColor="text1"/>
          <w:sz w:val="28"/>
          <w:szCs w:val="28"/>
          <w:rPrChange w:id="200" w:author="Student" w:date="2012-06-18T13:50:00Z">
            <w:rPr>
              <w:rFonts w:ascii="Comic Sans MS" w:hAnsi="Comic Sans MS"/>
              <w:sz w:val="24"/>
              <w:szCs w:val="18"/>
            </w:rPr>
          </w:rPrChange>
        </w:rPr>
        <w:t>. He said to his friends I have to go get my lunch and I am really hungry too.</w:t>
      </w:r>
      <w:r w:rsidR="00EC1258" w:rsidRPr="00A203CC">
        <w:rPr>
          <w:rFonts w:ascii="Comic Sans MS" w:hAnsi="Comic Sans MS"/>
          <w:color w:val="000000" w:themeColor="text1"/>
          <w:sz w:val="28"/>
          <w:szCs w:val="28"/>
          <w:rPrChange w:id="201" w:author="Student" w:date="2012-06-18T13:50:00Z">
            <w:rPr>
              <w:rFonts w:ascii="Comic Sans MS" w:hAnsi="Comic Sans MS"/>
              <w:sz w:val="24"/>
              <w:szCs w:val="18"/>
            </w:rPr>
          </w:rPrChange>
        </w:rPr>
        <w:t xml:space="preserve"> After Alex’s friends had stomped away to go play on the computer</w:t>
      </w:r>
      <w:r w:rsidRPr="00A203CC">
        <w:rPr>
          <w:rFonts w:ascii="Comic Sans MS" w:hAnsi="Comic Sans MS"/>
          <w:color w:val="000000" w:themeColor="text1"/>
          <w:sz w:val="28"/>
          <w:szCs w:val="28"/>
          <w:rPrChange w:id="202" w:author="Student" w:date="2012-06-18T13:50:00Z">
            <w:rPr>
              <w:rFonts w:ascii="Comic Sans MS" w:hAnsi="Comic Sans MS"/>
              <w:sz w:val="24"/>
              <w:szCs w:val="18"/>
            </w:rPr>
          </w:rPrChange>
        </w:rPr>
        <w:t xml:space="preserve"> by themselves. </w:t>
      </w:r>
      <w:r w:rsidR="009D1C44" w:rsidRPr="00A203CC">
        <w:rPr>
          <w:rFonts w:ascii="Comic Sans MS" w:hAnsi="Comic Sans MS"/>
          <w:color w:val="000000" w:themeColor="text1"/>
          <w:sz w:val="28"/>
          <w:szCs w:val="28"/>
          <w:rPrChange w:id="203" w:author="Student" w:date="2012-06-18T13:50:00Z">
            <w:rPr>
              <w:rFonts w:ascii="Comic Sans MS" w:hAnsi="Comic Sans MS"/>
              <w:sz w:val="24"/>
              <w:szCs w:val="18"/>
            </w:rPr>
          </w:rPrChange>
        </w:rPr>
        <w:t>Alex ran over to the office</w:t>
      </w:r>
      <w:r w:rsidR="002D4CCC" w:rsidRPr="00A203CC">
        <w:rPr>
          <w:rFonts w:ascii="Comic Sans MS" w:hAnsi="Comic Sans MS"/>
          <w:color w:val="000000" w:themeColor="text1"/>
          <w:sz w:val="28"/>
          <w:szCs w:val="28"/>
          <w:rPrChange w:id="204" w:author="Student" w:date="2012-06-18T13:50:00Z">
            <w:rPr>
              <w:rFonts w:ascii="Comic Sans MS" w:hAnsi="Comic Sans MS"/>
              <w:sz w:val="24"/>
              <w:szCs w:val="18"/>
            </w:rPr>
          </w:rPrChange>
        </w:rPr>
        <w:t xml:space="preserve"> to get his lunch. </w:t>
      </w:r>
      <w:r w:rsidR="009D1C44" w:rsidRPr="00A203CC">
        <w:rPr>
          <w:rFonts w:ascii="Comic Sans MS" w:hAnsi="Comic Sans MS"/>
          <w:color w:val="000000" w:themeColor="text1"/>
          <w:sz w:val="28"/>
          <w:szCs w:val="28"/>
          <w:rPrChange w:id="205" w:author="Student" w:date="2012-06-18T13:50:00Z">
            <w:rPr>
              <w:rFonts w:ascii="Comic Sans MS" w:hAnsi="Comic Sans MS"/>
              <w:sz w:val="24"/>
              <w:szCs w:val="18"/>
            </w:rPr>
          </w:rPrChange>
        </w:rPr>
        <w:t>When he had his lunch he felt a lot better because his brain was awake</w:t>
      </w:r>
      <w:del w:id="206" w:author="Student" w:date="2012-06-18T12:14:00Z">
        <w:r w:rsidR="009D1C44" w:rsidRPr="00A203CC" w:rsidDel="001176CD">
          <w:rPr>
            <w:rFonts w:ascii="Comic Sans MS" w:hAnsi="Comic Sans MS"/>
            <w:color w:val="000000" w:themeColor="text1"/>
            <w:sz w:val="28"/>
            <w:szCs w:val="28"/>
            <w:rPrChange w:id="207" w:author="Student" w:date="2012-06-18T13:50:00Z">
              <w:rPr>
                <w:rFonts w:ascii="Comic Sans MS" w:hAnsi="Comic Sans MS"/>
                <w:sz w:val="24"/>
                <w:szCs w:val="18"/>
              </w:rPr>
            </w:rPrChange>
          </w:rPr>
          <w:delText xml:space="preserve"> </w:delText>
        </w:r>
        <w:r w:rsidR="002D4CCC" w:rsidRPr="00A203CC" w:rsidDel="001176CD">
          <w:rPr>
            <w:rFonts w:ascii="Comic Sans MS" w:hAnsi="Comic Sans MS"/>
            <w:color w:val="000000" w:themeColor="text1"/>
            <w:sz w:val="28"/>
            <w:szCs w:val="28"/>
            <w:rPrChange w:id="208" w:author="Student" w:date="2012-06-18T13:50:00Z">
              <w:rPr>
                <w:rFonts w:ascii="Comic Sans MS" w:hAnsi="Comic Sans MS"/>
                <w:sz w:val="24"/>
                <w:szCs w:val="18"/>
              </w:rPr>
            </w:rPrChange>
          </w:rPr>
          <w:delText>and every other part of his body because he had his brain food</w:delText>
        </w:r>
      </w:del>
      <w:r w:rsidR="002D4CCC" w:rsidRPr="00A203CC">
        <w:rPr>
          <w:rFonts w:ascii="Comic Sans MS" w:hAnsi="Comic Sans MS"/>
          <w:color w:val="000000" w:themeColor="text1"/>
          <w:sz w:val="28"/>
          <w:szCs w:val="28"/>
          <w:rPrChange w:id="209" w:author="Student" w:date="2012-06-18T13:50:00Z">
            <w:rPr>
              <w:rFonts w:ascii="Comic Sans MS" w:hAnsi="Comic Sans MS"/>
              <w:sz w:val="24"/>
              <w:szCs w:val="18"/>
            </w:rPr>
          </w:rPrChange>
        </w:rPr>
        <w:t>.</w:t>
      </w:r>
      <w:ins w:id="210" w:author="Student" w:date="2012-06-18T12:05:00Z">
        <w:r w:rsidR="00E17330" w:rsidRPr="00A203CC">
          <w:rPr>
            <w:rFonts w:ascii="Comic Sans MS" w:hAnsi="Comic Sans MS"/>
            <w:color w:val="000000" w:themeColor="text1"/>
            <w:sz w:val="28"/>
            <w:szCs w:val="28"/>
            <w:rPrChange w:id="211" w:author="Student" w:date="2012-06-18T13:50:00Z">
              <w:rPr>
                <w:rFonts w:ascii="Comic Sans MS" w:hAnsi="Comic Sans MS"/>
                <w:color w:val="000000" w:themeColor="text1"/>
                <w:sz w:val="24"/>
                <w:szCs w:val="18"/>
              </w:rPr>
            </w:rPrChange>
          </w:rPr>
          <w:t xml:space="preserve"> Then Alex ran over to play with his friends (outside in the </w:t>
        </w:r>
      </w:ins>
      <w:del w:id="212" w:author="Student" w:date="2012-06-18T12:14:00Z">
        <w:r w:rsidR="002D4CCC" w:rsidRPr="00A203CC" w:rsidDel="001176CD">
          <w:rPr>
            <w:rFonts w:ascii="Comic Sans MS" w:hAnsi="Comic Sans MS"/>
            <w:color w:val="000000" w:themeColor="text1"/>
            <w:sz w:val="28"/>
            <w:szCs w:val="28"/>
            <w:rPrChange w:id="213" w:author="Student" w:date="2012-06-18T13:50:00Z">
              <w:rPr>
                <w:rFonts w:ascii="Comic Sans MS" w:hAnsi="Comic Sans MS"/>
                <w:sz w:val="24"/>
                <w:szCs w:val="18"/>
              </w:rPr>
            </w:rPrChange>
          </w:rPr>
          <w:delText xml:space="preserve"> </w:delText>
        </w:r>
      </w:del>
      <w:ins w:id="214" w:author="Student" w:date="2012-06-18T12:14:00Z">
        <w:r w:rsidR="001176CD" w:rsidRPr="00A203CC">
          <w:rPr>
            <w:rFonts w:ascii="Comic Sans MS" w:hAnsi="Comic Sans MS"/>
            <w:color w:val="000000" w:themeColor="text1"/>
            <w:sz w:val="28"/>
            <w:szCs w:val="28"/>
            <w:rPrChange w:id="215" w:author="Student" w:date="2012-06-18T13:50:00Z">
              <w:rPr>
                <w:rFonts w:ascii="Comic Sans MS" w:hAnsi="Comic Sans MS"/>
                <w:color w:val="000000" w:themeColor="text1"/>
                <w:sz w:val="28"/>
                <w:szCs w:val="28"/>
              </w:rPr>
            </w:rPrChange>
          </w:rPr>
          <w:t xml:space="preserve">playground. </w:t>
        </w:r>
      </w:ins>
      <w:r w:rsidR="002D4CCC" w:rsidRPr="00A203CC">
        <w:rPr>
          <w:rFonts w:ascii="Comic Sans MS" w:hAnsi="Comic Sans MS"/>
          <w:color w:val="000000" w:themeColor="text1"/>
          <w:sz w:val="28"/>
          <w:szCs w:val="28"/>
          <w:rPrChange w:id="216" w:author="Student" w:date="2012-06-18T13:50:00Z">
            <w:rPr>
              <w:rFonts w:ascii="Comic Sans MS" w:hAnsi="Comic Sans MS"/>
              <w:sz w:val="24"/>
              <w:szCs w:val="18"/>
            </w:rPr>
          </w:rPrChange>
        </w:rPr>
        <w:t>Then that was the end of that movie.</w:t>
      </w:r>
    </w:p>
    <w:p w:rsidR="002D6537" w:rsidRPr="00A203CC" w:rsidRDefault="002D4CCC" w:rsidP="008350AC">
      <w:pPr>
        <w:rPr>
          <w:rFonts w:ascii="Comic Sans MS" w:hAnsi="Comic Sans MS"/>
          <w:color w:val="000000" w:themeColor="text1"/>
          <w:sz w:val="28"/>
          <w:szCs w:val="28"/>
          <w:rPrChange w:id="217" w:author="Student" w:date="2012-06-18T13:50:00Z">
            <w:rPr>
              <w:rFonts w:ascii="Comic Sans MS" w:hAnsi="Comic Sans MS"/>
              <w:sz w:val="24"/>
              <w:szCs w:val="18"/>
            </w:rPr>
          </w:rPrChange>
        </w:rPr>
      </w:pPr>
      <w:r w:rsidRPr="00A203CC">
        <w:rPr>
          <w:rFonts w:ascii="Comic Sans MS" w:hAnsi="Comic Sans MS"/>
          <w:color w:val="000000" w:themeColor="text1"/>
          <w:sz w:val="28"/>
          <w:szCs w:val="28"/>
          <w:rPrChange w:id="218" w:author="Student" w:date="2012-06-18T13:50:00Z">
            <w:rPr>
              <w:rFonts w:ascii="Comic Sans MS" w:hAnsi="Comic Sans MS"/>
              <w:sz w:val="24"/>
              <w:szCs w:val="18"/>
            </w:rPr>
          </w:rPrChange>
        </w:rPr>
        <w:t xml:space="preserve"> Jo told us it was about making the right choice to help your body through the day.</w:t>
      </w:r>
      <w:r w:rsidR="00712A0D" w:rsidRPr="00A203CC">
        <w:rPr>
          <w:rFonts w:ascii="Comic Sans MS" w:hAnsi="Comic Sans MS"/>
          <w:color w:val="000000" w:themeColor="text1"/>
          <w:sz w:val="28"/>
          <w:szCs w:val="28"/>
          <w:rPrChange w:id="219" w:author="Student" w:date="2012-06-18T13:50:00Z">
            <w:rPr>
              <w:rFonts w:ascii="Comic Sans MS" w:hAnsi="Comic Sans MS"/>
              <w:sz w:val="24"/>
              <w:szCs w:val="18"/>
            </w:rPr>
          </w:rPrChange>
        </w:rPr>
        <w:t>Then Jo said ‘‘we were all</w:t>
      </w:r>
      <w:r w:rsidR="008740C7" w:rsidRPr="00A203CC">
        <w:rPr>
          <w:rFonts w:ascii="Comic Sans MS" w:hAnsi="Comic Sans MS"/>
          <w:color w:val="000000" w:themeColor="text1"/>
          <w:sz w:val="28"/>
          <w:szCs w:val="28"/>
          <w:rPrChange w:id="220" w:author="Student" w:date="2012-06-18T13:50:00Z">
            <w:rPr>
              <w:rFonts w:ascii="Comic Sans MS" w:hAnsi="Comic Sans MS"/>
              <w:sz w:val="24"/>
              <w:szCs w:val="18"/>
            </w:rPr>
          </w:rPrChange>
        </w:rPr>
        <w:t>o</w:t>
      </w:r>
      <w:r w:rsidR="00712A0D" w:rsidRPr="00A203CC">
        <w:rPr>
          <w:rFonts w:ascii="Comic Sans MS" w:hAnsi="Comic Sans MS"/>
          <w:color w:val="000000" w:themeColor="text1"/>
          <w:sz w:val="28"/>
          <w:szCs w:val="28"/>
          <w:rPrChange w:id="221" w:author="Student" w:date="2012-06-18T13:50:00Z">
            <w:rPr>
              <w:rFonts w:ascii="Comic Sans MS" w:hAnsi="Comic Sans MS"/>
              <w:sz w:val="24"/>
              <w:szCs w:val="18"/>
            </w:rPr>
          </w:rPrChange>
        </w:rPr>
        <w:t>wed</w:t>
      </w:r>
      <w:r w:rsidR="008740C7" w:rsidRPr="00A203CC">
        <w:rPr>
          <w:rFonts w:ascii="Comic Sans MS" w:hAnsi="Comic Sans MS"/>
          <w:color w:val="000000" w:themeColor="text1"/>
          <w:sz w:val="28"/>
          <w:szCs w:val="28"/>
          <w:rPrChange w:id="222" w:author="Student" w:date="2012-06-18T13:50:00Z">
            <w:rPr>
              <w:rFonts w:ascii="Comic Sans MS" w:hAnsi="Comic Sans MS"/>
              <w:sz w:val="24"/>
              <w:szCs w:val="18"/>
            </w:rPr>
          </w:rPrChange>
        </w:rPr>
        <w:t xml:space="preserve"> to go out and have our brain food </w:t>
      </w:r>
      <w:r w:rsidR="00712A0D" w:rsidRPr="00A203CC">
        <w:rPr>
          <w:rFonts w:ascii="Comic Sans MS" w:hAnsi="Comic Sans MS"/>
          <w:color w:val="000000" w:themeColor="text1"/>
          <w:sz w:val="28"/>
          <w:szCs w:val="28"/>
          <w:rPrChange w:id="223" w:author="Student" w:date="2012-06-18T13:50:00Z">
            <w:rPr>
              <w:rFonts w:ascii="Comic Sans MS" w:hAnsi="Comic Sans MS"/>
              <w:sz w:val="24"/>
              <w:szCs w:val="18"/>
            </w:rPr>
          </w:rPrChange>
        </w:rPr>
        <w:t>for the day’’. So we all said thank you to Jo and walked out the door all chatting</w:t>
      </w:r>
      <w:r w:rsidR="00EC1258" w:rsidRPr="00A203CC">
        <w:rPr>
          <w:rFonts w:ascii="Comic Sans MS" w:hAnsi="Comic Sans MS"/>
          <w:color w:val="000000" w:themeColor="text1"/>
          <w:sz w:val="28"/>
          <w:szCs w:val="28"/>
          <w:rPrChange w:id="224" w:author="Student" w:date="2012-06-18T13:50:00Z">
            <w:rPr>
              <w:rFonts w:ascii="Comic Sans MS" w:hAnsi="Comic Sans MS"/>
              <w:sz w:val="24"/>
              <w:szCs w:val="18"/>
            </w:rPr>
          </w:rPrChange>
        </w:rPr>
        <w:t xml:space="preserve"> away about what we had just done and learnt about.</w:t>
      </w:r>
    </w:p>
    <w:p w:rsidR="002D6537" w:rsidRPr="00A203CC" w:rsidRDefault="00EC1258" w:rsidP="008350AC">
      <w:pPr>
        <w:rPr>
          <w:rFonts w:ascii="Comic Sans MS" w:hAnsi="Comic Sans MS"/>
          <w:color w:val="000000" w:themeColor="text1"/>
          <w:sz w:val="28"/>
          <w:szCs w:val="28"/>
          <w:rPrChange w:id="225" w:author="Student" w:date="2012-06-18T13:50:00Z">
            <w:rPr>
              <w:rFonts w:ascii="Comic Sans MS" w:hAnsi="Comic Sans MS"/>
              <w:sz w:val="24"/>
              <w:szCs w:val="18"/>
            </w:rPr>
          </w:rPrChange>
        </w:rPr>
      </w:pPr>
      <w:r w:rsidRPr="00A203CC">
        <w:rPr>
          <w:rFonts w:ascii="Comic Sans MS" w:hAnsi="Comic Sans MS"/>
          <w:color w:val="000000" w:themeColor="text1"/>
          <w:sz w:val="28"/>
          <w:szCs w:val="28"/>
          <w:rPrChange w:id="226" w:author="Student" w:date="2012-06-18T13:50:00Z">
            <w:rPr>
              <w:rFonts w:ascii="Comic Sans MS" w:hAnsi="Comic Sans MS"/>
              <w:sz w:val="24"/>
              <w:szCs w:val="18"/>
            </w:rPr>
          </w:rPrChange>
        </w:rPr>
        <w:t xml:space="preserve"> There were lots more things we did after watching the movie, like other little tests about our brain</w:t>
      </w:r>
      <w:r w:rsidR="0043500A" w:rsidRPr="00A203CC">
        <w:rPr>
          <w:rFonts w:ascii="Comic Sans MS" w:hAnsi="Comic Sans MS"/>
          <w:color w:val="000000" w:themeColor="text1"/>
          <w:sz w:val="28"/>
          <w:szCs w:val="28"/>
          <w:rPrChange w:id="227" w:author="Student" w:date="2012-06-18T13:50:00Z">
            <w:rPr>
              <w:rFonts w:ascii="Comic Sans MS" w:hAnsi="Comic Sans MS"/>
              <w:sz w:val="24"/>
              <w:szCs w:val="18"/>
            </w:rPr>
          </w:rPrChange>
        </w:rPr>
        <w:t xml:space="preserve"> and other parts of our body.</w:t>
      </w:r>
    </w:p>
    <w:p w:rsidR="002D6537" w:rsidRPr="00A203CC" w:rsidRDefault="0043500A" w:rsidP="008350AC">
      <w:pPr>
        <w:rPr>
          <w:rFonts w:ascii="Comic Sans MS" w:hAnsi="Comic Sans MS"/>
          <w:color w:val="000000" w:themeColor="text1"/>
          <w:sz w:val="28"/>
          <w:szCs w:val="28"/>
          <w:rPrChange w:id="228" w:author="Student" w:date="2012-06-18T13:50:00Z">
            <w:rPr>
              <w:rFonts w:ascii="Comic Sans MS" w:hAnsi="Comic Sans MS"/>
              <w:sz w:val="24"/>
              <w:szCs w:val="18"/>
            </w:rPr>
          </w:rPrChange>
        </w:rPr>
      </w:pPr>
      <w:r w:rsidRPr="00A203CC">
        <w:rPr>
          <w:rFonts w:ascii="Comic Sans MS" w:hAnsi="Comic Sans MS"/>
          <w:color w:val="000000" w:themeColor="text1"/>
          <w:sz w:val="28"/>
          <w:szCs w:val="28"/>
          <w:rPrChange w:id="229" w:author="Student" w:date="2012-06-18T13:50:00Z">
            <w:rPr>
              <w:rFonts w:ascii="Comic Sans MS" w:hAnsi="Comic Sans MS"/>
              <w:sz w:val="24"/>
              <w:szCs w:val="18"/>
            </w:rPr>
          </w:rPrChange>
        </w:rPr>
        <w:t xml:space="preserve"> After we had finished eating our brain food we went back in to the</w:t>
      </w:r>
      <w:r w:rsidR="002D6537" w:rsidRPr="00A203CC">
        <w:rPr>
          <w:rFonts w:ascii="Comic Sans MS" w:hAnsi="Comic Sans MS"/>
          <w:color w:val="000000" w:themeColor="text1"/>
          <w:sz w:val="28"/>
          <w:szCs w:val="28"/>
          <w:rPrChange w:id="230" w:author="Student" w:date="2012-06-18T13:50:00Z">
            <w:rPr>
              <w:rFonts w:ascii="Comic Sans MS" w:hAnsi="Comic Sans MS"/>
              <w:sz w:val="24"/>
              <w:szCs w:val="18"/>
            </w:rPr>
          </w:rPrChange>
        </w:rPr>
        <w:t xml:space="preserve"> Life E</w:t>
      </w:r>
      <w:r w:rsidRPr="00A203CC">
        <w:rPr>
          <w:rFonts w:ascii="Comic Sans MS" w:hAnsi="Comic Sans MS"/>
          <w:color w:val="000000" w:themeColor="text1"/>
          <w:sz w:val="28"/>
          <w:szCs w:val="28"/>
          <w:rPrChange w:id="231" w:author="Student" w:date="2012-06-18T13:50:00Z">
            <w:rPr>
              <w:rFonts w:ascii="Comic Sans MS" w:hAnsi="Comic Sans MS"/>
              <w:sz w:val="24"/>
              <w:szCs w:val="18"/>
            </w:rPr>
          </w:rPrChange>
        </w:rPr>
        <w:t xml:space="preserve">d </w:t>
      </w:r>
      <w:r w:rsidR="002D6537" w:rsidRPr="00A203CC">
        <w:rPr>
          <w:rFonts w:ascii="Comic Sans MS" w:hAnsi="Comic Sans MS"/>
          <w:color w:val="000000" w:themeColor="text1"/>
          <w:sz w:val="28"/>
          <w:szCs w:val="28"/>
          <w:rPrChange w:id="232" w:author="Student" w:date="2012-06-18T13:50:00Z">
            <w:rPr>
              <w:rFonts w:ascii="Comic Sans MS" w:hAnsi="Comic Sans MS"/>
              <w:sz w:val="24"/>
              <w:szCs w:val="18"/>
            </w:rPr>
          </w:rPrChange>
        </w:rPr>
        <w:t>T</w:t>
      </w:r>
      <w:r w:rsidRPr="00A203CC">
        <w:rPr>
          <w:rFonts w:ascii="Comic Sans MS" w:hAnsi="Comic Sans MS"/>
          <w:color w:val="000000" w:themeColor="text1"/>
          <w:sz w:val="28"/>
          <w:szCs w:val="28"/>
          <w:rPrChange w:id="233" w:author="Student" w:date="2012-06-18T13:50:00Z">
            <w:rPr>
              <w:rFonts w:ascii="Comic Sans MS" w:hAnsi="Comic Sans MS"/>
              <w:sz w:val="24"/>
              <w:szCs w:val="18"/>
            </w:rPr>
          </w:rPrChange>
        </w:rPr>
        <w:t>ruck this time we didn’t have the introducing music</w:t>
      </w:r>
      <w:r w:rsidR="00990E25" w:rsidRPr="00A203CC">
        <w:rPr>
          <w:rFonts w:ascii="Comic Sans MS" w:hAnsi="Comic Sans MS"/>
          <w:color w:val="000000" w:themeColor="text1"/>
          <w:sz w:val="28"/>
          <w:szCs w:val="28"/>
          <w:rPrChange w:id="234" w:author="Student" w:date="2012-06-18T13:50:00Z">
            <w:rPr>
              <w:rFonts w:ascii="Comic Sans MS" w:hAnsi="Comic Sans MS"/>
              <w:sz w:val="24"/>
              <w:szCs w:val="18"/>
            </w:rPr>
          </w:rPrChange>
        </w:rPr>
        <w:t>when we walked in. Jo re</w:t>
      </w:r>
      <w:ins w:id="235" w:author="Ministry of Education" w:date="2012-06-13T11:36:00Z">
        <w:r w:rsidR="00D061E0" w:rsidRPr="00A203CC">
          <w:rPr>
            <w:rFonts w:ascii="Comic Sans MS" w:hAnsi="Comic Sans MS"/>
            <w:color w:val="000000" w:themeColor="text1"/>
            <w:sz w:val="28"/>
            <w:szCs w:val="28"/>
            <w:rPrChange w:id="236" w:author="Student" w:date="2012-06-18T13:50:00Z">
              <w:rPr>
                <w:rFonts w:ascii="Comic Sans MS" w:hAnsi="Comic Sans MS"/>
                <w:sz w:val="24"/>
                <w:szCs w:val="18"/>
              </w:rPr>
            </w:rPrChange>
          </w:rPr>
          <w:t xml:space="preserve"> </w:t>
        </w:r>
      </w:ins>
      <w:r w:rsidR="00990E25" w:rsidRPr="00A203CC">
        <w:rPr>
          <w:rFonts w:ascii="Comic Sans MS" w:hAnsi="Comic Sans MS"/>
          <w:color w:val="000000" w:themeColor="text1"/>
          <w:sz w:val="28"/>
          <w:szCs w:val="28"/>
          <w:rPrChange w:id="237" w:author="Student" w:date="2012-06-18T13:50:00Z">
            <w:rPr>
              <w:rFonts w:ascii="Comic Sans MS" w:hAnsi="Comic Sans MS"/>
              <w:sz w:val="24"/>
              <w:szCs w:val="18"/>
            </w:rPr>
          </w:rPrChange>
        </w:rPr>
        <w:t xml:space="preserve">visited what we had just done like what was the most important parts of our brain. Near the end we played a </w:t>
      </w:r>
      <w:r w:rsidR="00532478" w:rsidRPr="00A203CC">
        <w:rPr>
          <w:rFonts w:ascii="Comic Sans MS" w:hAnsi="Comic Sans MS"/>
          <w:color w:val="000000" w:themeColor="text1"/>
          <w:sz w:val="28"/>
          <w:szCs w:val="28"/>
          <w:rPrChange w:id="238" w:author="Student" w:date="2012-06-18T13:50:00Z">
            <w:rPr>
              <w:rFonts w:ascii="Comic Sans MS" w:hAnsi="Comic Sans MS"/>
              <w:sz w:val="24"/>
              <w:szCs w:val="18"/>
            </w:rPr>
          </w:rPrChange>
        </w:rPr>
        <w:t>guessing</w:t>
      </w:r>
      <w:r w:rsidR="00990E25" w:rsidRPr="00A203CC">
        <w:rPr>
          <w:rFonts w:ascii="Comic Sans MS" w:hAnsi="Comic Sans MS"/>
          <w:color w:val="000000" w:themeColor="text1"/>
          <w:sz w:val="28"/>
          <w:szCs w:val="28"/>
          <w:rPrChange w:id="239" w:author="Student" w:date="2012-06-18T13:50:00Z">
            <w:rPr>
              <w:rFonts w:ascii="Comic Sans MS" w:hAnsi="Comic Sans MS"/>
              <w:sz w:val="24"/>
              <w:szCs w:val="18"/>
            </w:rPr>
          </w:rPrChange>
        </w:rPr>
        <w:t xml:space="preserve"> game.</w:t>
      </w:r>
      <w:r w:rsidR="00532478" w:rsidRPr="00A203CC">
        <w:rPr>
          <w:rFonts w:ascii="Comic Sans MS" w:hAnsi="Comic Sans MS"/>
          <w:color w:val="000000" w:themeColor="text1"/>
          <w:sz w:val="28"/>
          <w:szCs w:val="28"/>
          <w:rPrChange w:id="240" w:author="Student" w:date="2012-06-18T13:50:00Z">
            <w:rPr>
              <w:rFonts w:ascii="Comic Sans MS" w:hAnsi="Comic Sans MS"/>
              <w:sz w:val="24"/>
              <w:szCs w:val="18"/>
            </w:rPr>
          </w:rPrChange>
        </w:rPr>
        <w:t xml:space="preserve"> That was really fun.</w:t>
      </w:r>
      <w:ins w:id="241" w:author="Ministry of Education" w:date="2012-06-13T11:36:00Z">
        <w:r w:rsidR="00D061E0" w:rsidRPr="00A203CC">
          <w:rPr>
            <w:rFonts w:ascii="Comic Sans MS" w:hAnsi="Comic Sans MS"/>
            <w:color w:val="000000" w:themeColor="text1"/>
            <w:sz w:val="28"/>
            <w:szCs w:val="28"/>
            <w:rPrChange w:id="242" w:author="Student" w:date="2012-06-18T13:50:00Z">
              <w:rPr>
                <w:rFonts w:ascii="Comic Sans MS" w:hAnsi="Comic Sans MS"/>
                <w:sz w:val="24"/>
                <w:szCs w:val="18"/>
              </w:rPr>
            </w:rPrChange>
          </w:rPr>
          <w:t xml:space="preserve"> </w:t>
        </w:r>
      </w:ins>
    </w:p>
    <w:p w:rsidR="002D6537" w:rsidRPr="00A203CC" w:rsidDel="00D061E0" w:rsidRDefault="00532478" w:rsidP="008350AC">
      <w:pPr>
        <w:rPr>
          <w:del w:id="243" w:author="Ministry of Education" w:date="2012-06-13T11:37:00Z"/>
          <w:rFonts w:ascii="Comic Sans MS" w:hAnsi="Comic Sans MS"/>
          <w:color w:val="000000" w:themeColor="text1"/>
          <w:sz w:val="28"/>
          <w:szCs w:val="28"/>
          <w:rPrChange w:id="244" w:author="Student" w:date="2012-06-18T13:50:00Z">
            <w:rPr>
              <w:del w:id="245" w:author="Ministry of Education" w:date="2012-06-13T11:37:00Z"/>
              <w:rFonts w:ascii="Comic Sans MS" w:hAnsi="Comic Sans MS"/>
              <w:sz w:val="24"/>
              <w:szCs w:val="18"/>
            </w:rPr>
          </w:rPrChange>
        </w:rPr>
      </w:pPr>
      <w:r w:rsidRPr="00A203CC">
        <w:rPr>
          <w:rFonts w:ascii="Comic Sans MS" w:hAnsi="Comic Sans MS"/>
          <w:color w:val="000000" w:themeColor="text1"/>
          <w:sz w:val="28"/>
          <w:szCs w:val="28"/>
          <w:rPrChange w:id="246" w:author="Student" w:date="2012-06-18T13:50:00Z">
            <w:rPr>
              <w:rFonts w:ascii="Comic Sans MS" w:hAnsi="Comic Sans MS"/>
              <w:sz w:val="24"/>
              <w:szCs w:val="18"/>
            </w:rPr>
          </w:rPrChange>
        </w:rPr>
        <w:lastRenderedPageBreak/>
        <w:t xml:space="preserve"> When we had finished the game Jo said to us </w:t>
      </w:r>
      <w:r w:rsidR="000D2170" w:rsidRPr="00A203CC">
        <w:rPr>
          <w:rFonts w:ascii="Comic Sans MS" w:hAnsi="Comic Sans MS"/>
          <w:color w:val="000000" w:themeColor="text1"/>
          <w:sz w:val="28"/>
          <w:szCs w:val="28"/>
          <w:rPrChange w:id="247" w:author="Student" w:date="2012-06-18T13:50:00Z">
            <w:rPr>
              <w:rFonts w:ascii="Comic Sans MS" w:hAnsi="Comic Sans MS"/>
              <w:sz w:val="24"/>
              <w:szCs w:val="18"/>
            </w:rPr>
          </w:rPrChange>
        </w:rPr>
        <w:t>“do</w:t>
      </w:r>
      <w:r w:rsidRPr="00A203CC">
        <w:rPr>
          <w:rFonts w:ascii="Comic Sans MS" w:hAnsi="Comic Sans MS"/>
          <w:color w:val="000000" w:themeColor="text1"/>
          <w:sz w:val="28"/>
          <w:szCs w:val="28"/>
          <w:rPrChange w:id="248" w:author="Student" w:date="2012-06-18T13:50:00Z">
            <w:rPr>
              <w:rFonts w:ascii="Comic Sans MS" w:hAnsi="Comic Sans MS"/>
              <w:sz w:val="24"/>
              <w:szCs w:val="18"/>
            </w:rPr>
          </w:rPrChange>
        </w:rPr>
        <w:t xml:space="preserve"> you want to talk to Harold</w:t>
      </w:r>
      <w:r w:rsidR="000D2170" w:rsidRPr="00A203CC">
        <w:rPr>
          <w:rFonts w:ascii="Comic Sans MS" w:hAnsi="Comic Sans MS"/>
          <w:color w:val="000000" w:themeColor="text1"/>
          <w:sz w:val="28"/>
          <w:szCs w:val="28"/>
          <w:rPrChange w:id="249" w:author="Student" w:date="2012-06-18T13:50:00Z">
            <w:rPr>
              <w:rFonts w:ascii="Comic Sans MS" w:hAnsi="Comic Sans MS"/>
              <w:sz w:val="24"/>
              <w:szCs w:val="18"/>
            </w:rPr>
          </w:rPrChange>
        </w:rPr>
        <w:t xml:space="preserve">” We all burbled “YES”. So Jo went over to the box where Harold was in and said “Harold are you in there, there are some kids who want to see you”. Then Harold suddenly appeared out of his box. Jo said to Harold </w:t>
      </w:r>
      <w:r w:rsidR="002D6537" w:rsidRPr="00A203CC">
        <w:rPr>
          <w:rFonts w:ascii="Comic Sans MS" w:hAnsi="Comic Sans MS"/>
          <w:color w:val="000000" w:themeColor="text1"/>
          <w:sz w:val="28"/>
          <w:szCs w:val="28"/>
          <w:rPrChange w:id="250" w:author="Student" w:date="2012-06-18T13:50:00Z">
            <w:rPr>
              <w:rFonts w:ascii="Comic Sans MS" w:hAnsi="Comic Sans MS"/>
              <w:sz w:val="24"/>
              <w:szCs w:val="18"/>
            </w:rPr>
          </w:rPrChange>
        </w:rPr>
        <w:t>“do</w:t>
      </w:r>
      <w:r w:rsidR="000D2170" w:rsidRPr="00A203CC">
        <w:rPr>
          <w:rFonts w:ascii="Comic Sans MS" w:hAnsi="Comic Sans MS"/>
          <w:color w:val="000000" w:themeColor="text1"/>
          <w:sz w:val="28"/>
          <w:szCs w:val="28"/>
          <w:rPrChange w:id="251" w:author="Student" w:date="2012-06-18T13:50:00Z">
            <w:rPr>
              <w:rFonts w:ascii="Comic Sans MS" w:hAnsi="Comic Sans MS"/>
              <w:sz w:val="24"/>
              <w:szCs w:val="18"/>
            </w:rPr>
          </w:rPrChange>
        </w:rPr>
        <w:t xml:space="preserve"> you want to sing for us” Harold yapped in Jo’s ear and replied “yeah”. So Jo said for us to turn around and face the </w:t>
      </w:r>
      <w:r w:rsidR="00D94A8A" w:rsidRPr="00A203CC">
        <w:rPr>
          <w:rFonts w:ascii="Comic Sans MS" w:hAnsi="Comic Sans MS"/>
          <w:color w:val="000000" w:themeColor="text1"/>
          <w:sz w:val="28"/>
          <w:szCs w:val="28"/>
          <w:rPrChange w:id="252" w:author="Student" w:date="2012-06-18T13:50:00Z">
            <w:rPr>
              <w:rFonts w:ascii="Comic Sans MS" w:hAnsi="Comic Sans MS"/>
              <w:sz w:val="24"/>
              <w:szCs w:val="18"/>
            </w:rPr>
          </w:rPrChange>
        </w:rPr>
        <w:t xml:space="preserve">screen so we did. Then Harold appeared on the screen and started singing a song called </w:t>
      </w:r>
      <w:r w:rsidR="00C23F9D" w:rsidRPr="00A203CC">
        <w:rPr>
          <w:rFonts w:ascii="Comic Sans MS" w:hAnsi="Comic Sans MS"/>
          <w:color w:val="000000" w:themeColor="text1"/>
          <w:sz w:val="28"/>
          <w:szCs w:val="28"/>
          <w:rPrChange w:id="253" w:author="Student" w:date="2012-06-18T13:50:00Z">
            <w:rPr>
              <w:rFonts w:ascii="Comic Sans MS" w:hAnsi="Comic Sans MS"/>
              <w:sz w:val="24"/>
              <w:szCs w:val="18"/>
            </w:rPr>
          </w:rPrChange>
        </w:rPr>
        <w:t>Super Computer</w:t>
      </w:r>
      <w:ins w:id="254" w:author="Ministry of Education" w:date="2012-06-13T11:37:00Z">
        <w:del w:id="255" w:author="Student" w:date="2012-06-18T12:14:00Z">
          <w:r w:rsidR="00D061E0" w:rsidRPr="00A203CC" w:rsidDel="001176CD">
            <w:rPr>
              <w:rFonts w:ascii="Comic Sans MS" w:hAnsi="Comic Sans MS"/>
              <w:color w:val="000000" w:themeColor="text1"/>
              <w:sz w:val="28"/>
              <w:szCs w:val="28"/>
              <w:rPrChange w:id="256" w:author="Student" w:date="2012-06-18T13:50:00Z">
                <w:rPr>
                  <w:rFonts w:ascii="Comic Sans MS" w:hAnsi="Comic Sans MS"/>
                  <w:sz w:val="24"/>
                  <w:szCs w:val="18"/>
                </w:rPr>
              </w:rPrChange>
            </w:rPr>
            <w:delText>!</w:delText>
          </w:r>
        </w:del>
      </w:ins>
      <w:del w:id="257" w:author="Student" w:date="2012-06-18T12:14:00Z">
        <w:r w:rsidR="00C008AC" w:rsidRPr="00A203CC" w:rsidDel="001176CD">
          <w:rPr>
            <w:rFonts w:ascii="Comic Sans MS" w:hAnsi="Comic Sans MS"/>
            <w:color w:val="000000" w:themeColor="text1"/>
            <w:sz w:val="28"/>
            <w:szCs w:val="28"/>
            <w:rPrChange w:id="258" w:author="Student" w:date="2012-06-18T13:50:00Z">
              <w:rPr>
                <w:rFonts w:ascii="Comic Sans MS" w:hAnsi="Comic Sans MS"/>
                <w:sz w:val="24"/>
                <w:szCs w:val="18"/>
              </w:rPr>
            </w:rPrChange>
          </w:rPr>
          <w:delText>.I</w:delText>
        </w:r>
        <w:r w:rsidR="00C23F9D" w:rsidRPr="00A203CC" w:rsidDel="001176CD">
          <w:rPr>
            <w:rFonts w:ascii="Comic Sans MS" w:hAnsi="Comic Sans MS"/>
            <w:color w:val="000000" w:themeColor="text1"/>
            <w:sz w:val="28"/>
            <w:szCs w:val="28"/>
            <w:rPrChange w:id="259" w:author="Student" w:date="2012-06-18T13:50:00Z">
              <w:rPr>
                <w:rFonts w:ascii="Comic Sans MS" w:hAnsi="Comic Sans MS"/>
                <w:sz w:val="24"/>
                <w:szCs w:val="18"/>
              </w:rPr>
            </w:rPrChange>
          </w:rPr>
          <w:delText>t</w:delText>
        </w:r>
      </w:del>
      <w:ins w:id="260" w:author="Student" w:date="2012-06-18T12:14:00Z">
        <w:r w:rsidR="001176CD" w:rsidRPr="00A203CC">
          <w:rPr>
            <w:rFonts w:ascii="Comic Sans MS" w:hAnsi="Comic Sans MS"/>
            <w:color w:val="000000" w:themeColor="text1"/>
            <w:sz w:val="28"/>
            <w:szCs w:val="28"/>
            <w:rPrChange w:id="261" w:author="Student" w:date="2012-06-18T13:50:00Z">
              <w:rPr>
                <w:rFonts w:ascii="Comic Sans MS" w:hAnsi="Comic Sans MS"/>
                <w:color w:val="000000" w:themeColor="text1"/>
                <w:sz w:val="28"/>
                <w:szCs w:val="28"/>
              </w:rPr>
            </w:rPrChange>
          </w:rPr>
          <w:t>! It</w:t>
        </w:r>
      </w:ins>
      <w:r w:rsidR="00C23F9D" w:rsidRPr="00A203CC">
        <w:rPr>
          <w:rFonts w:ascii="Comic Sans MS" w:hAnsi="Comic Sans MS"/>
          <w:color w:val="000000" w:themeColor="text1"/>
          <w:sz w:val="28"/>
          <w:szCs w:val="28"/>
          <w:rPrChange w:id="262" w:author="Student" w:date="2012-06-18T13:50:00Z">
            <w:rPr>
              <w:rFonts w:ascii="Comic Sans MS" w:hAnsi="Comic Sans MS"/>
              <w:sz w:val="24"/>
              <w:szCs w:val="18"/>
            </w:rPr>
          </w:rPrChange>
        </w:rPr>
        <w:t xml:space="preserve"> was</w:t>
      </w:r>
      <w:del w:id="263" w:author="Student" w:date="2012-06-18T12:14:00Z">
        <w:r w:rsidR="00C23F9D" w:rsidRPr="00A203CC" w:rsidDel="001176CD">
          <w:rPr>
            <w:rFonts w:ascii="Comic Sans MS" w:hAnsi="Comic Sans MS"/>
            <w:color w:val="000000" w:themeColor="text1"/>
            <w:sz w:val="28"/>
            <w:szCs w:val="28"/>
            <w:rPrChange w:id="264" w:author="Student" w:date="2012-06-18T13:50:00Z">
              <w:rPr>
                <w:rFonts w:ascii="Comic Sans MS" w:hAnsi="Comic Sans MS"/>
                <w:sz w:val="24"/>
                <w:szCs w:val="18"/>
              </w:rPr>
            </w:rPrChange>
          </w:rPr>
          <w:delText xml:space="preserve"> </w:delText>
        </w:r>
      </w:del>
      <w:ins w:id="265" w:author="Ministry of Education" w:date="2012-06-13T11:37:00Z">
        <w:r w:rsidR="00D061E0" w:rsidRPr="00A203CC">
          <w:rPr>
            <w:rFonts w:ascii="Comic Sans MS" w:hAnsi="Comic Sans MS"/>
            <w:color w:val="000000" w:themeColor="text1"/>
            <w:sz w:val="28"/>
            <w:szCs w:val="28"/>
            <w:rPrChange w:id="266" w:author="Student" w:date="2012-06-18T13:50:00Z">
              <w:rPr>
                <w:rFonts w:ascii="Comic Sans MS" w:hAnsi="Comic Sans MS"/>
                <w:sz w:val="24"/>
                <w:szCs w:val="18"/>
              </w:rPr>
            </w:rPrChange>
          </w:rPr>
          <w:t xml:space="preserve"> a </w:t>
        </w:r>
      </w:ins>
      <w:r w:rsidR="00C23F9D" w:rsidRPr="00A203CC">
        <w:rPr>
          <w:rFonts w:ascii="Comic Sans MS" w:hAnsi="Comic Sans MS"/>
          <w:color w:val="000000" w:themeColor="text1"/>
          <w:sz w:val="28"/>
          <w:szCs w:val="28"/>
          <w:rPrChange w:id="267" w:author="Student" w:date="2012-06-18T13:50:00Z">
            <w:rPr>
              <w:rFonts w:ascii="Comic Sans MS" w:hAnsi="Comic Sans MS"/>
              <w:sz w:val="24"/>
              <w:szCs w:val="18"/>
            </w:rPr>
          </w:rPrChange>
        </w:rPr>
        <w:t>pretty cool</w:t>
      </w:r>
      <w:ins w:id="268" w:author="Ministry of Education" w:date="2012-06-13T11:37:00Z">
        <w:r w:rsidR="00D061E0" w:rsidRPr="00A203CC">
          <w:rPr>
            <w:rFonts w:ascii="Comic Sans MS" w:hAnsi="Comic Sans MS"/>
            <w:color w:val="000000" w:themeColor="text1"/>
            <w:sz w:val="28"/>
            <w:szCs w:val="28"/>
            <w:rPrChange w:id="269" w:author="Student" w:date="2012-06-18T13:50:00Z">
              <w:rPr>
                <w:rFonts w:ascii="Comic Sans MS" w:hAnsi="Comic Sans MS"/>
                <w:sz w:val="24"/>
                <w:szCs w:val="18"/>
              </w:rPr>
            </w:rPrChange>
          </w:rPr>
          <w:t xml:space="preserve"> song to listen to</w:t>
        </w:r>
      </w:ins>
      <w:ins w:id="270" w:author="Student" w:date="2012-06-18T12:14:00Z">
        <w:r w:rsidR="001176CD" w:rsidRPr="00A203CC">
          <w:rPr>
            <w:rFonts w:ascii="Comic Sans MS" w:hAnsi="Comic Sans MS"/>
            <w:color w:val="000000" w:themeColor="text1"/>
            <w:sz w:val="28"/>
            <w:szCs w:val="28"/>
            <w:rPrChange w:id="271" w:author="Student" w:date="2012-06-18T13:50:00Z">
              <w:rPr>
                <w:rFonts w:ascii="Comic Sans MS" w:hAnsi="Comic Sans MS"/>
                <w:color w:val="000000" w:themeColor="text1"/>
                <w:sz w:val="28"/>
                <w:szCs w:val="28"/>
              </w:rPr>
            </w:rPrChange>
          </w:rPr>
          <w:t>.</w:t>
        </w:r>
      </w:ins>
      <w:ins w:id="272" w:author="Student" w:date="2012-06-18T12:31:00Z">
        <w:r w:rsidR="00962172" w:rsidRPr="00A203CC">
          <w:rPr>
            <w:rFonts w:ascii="Comic Sans MS" w:hAnsi="Comic Sans MS"/>
            <w:color w:val="000000" w:themeColor="text1"/>
            <w:sz w:val="28"/>
            <w:szCs w:val="28"/>
            <w:rPrChange w:id="273" w:author="Student" w:date="2012-06-18T13:50:00Z">
              <w:rPr>
                <w:rFonts w:ascii="Comic Sans MS" w:hAnsi="Comic Sans MS"/>
                <w:color w:val="000000" w:themeColor="text1"/>
                <w:sz w:val="32"/>
                <w:szCs w:val="28"/>
              </w:rPr>
            </w:rPrChange>
          </w:rPr>
          <w:t xml:space="preserve"> I think that the song H</w:t>
        </w:r>
      </w:ins>
      <w:ins w:id="274" w:author="Student" w:date="2012-06-18T12:32:00Z">
        <w:r w:rsidR="00962172" w:rsidRPr="00A203CC">
          <w:rPr>
            <w:rFonts w:ascii="Comic Sans MS" w:hAnsi="Comic Sans MS"/>
            <w:color w:val="000000" w:themeColor="text1"/>
            <w:sz w:val="28"/>
            <w:szCs w:val="28"/>
            <w:rPrChange w:id="275" w:author="Student" w:date="2012-06-18T13:50:00Z">
              <w:rPr>
                <w:rFonts w:ascii="Comic Sans MS" w:hAnsi="Comic Sans MS"/>
                <w:color w:val="000000" w:themeColor="text1"/>
                <w:sz w:val="32"/>
                <w:szCs w:val="28"/>
              </w:rPr>
            </w:rPrChange>
          </w:rPr>
          <w:t>a</w:t>
        </w:r>
      </w:ins>
      <w:ins w:id="276" w:author="Student" w:date="2012-06-18T12:31:00Z">
        <w:r w:rsidR="00962172" w:rsidRPr="00A203CC">
          <w:rPr>
            <w:rFonts w:ascii="Comic Sans MS" w:hAnsi="Comic Sans MS"/>
            <w:color w:val="000000" w:themeColor="text1"/>
            <w:sz w:val="28"/>
            <w:szCs w:val="28"/>
            <w:rPrChange w:id="277" w:author="Student" w:date="2012-06-18T13:50:00Z">
              <w:rPr>
                <w:rFonts w:ascii="Comic Sans MS" w:hAnsi="Comic Sans MS"/>
                <w:color w:val="000000" w:themeColor="text1"/>
                <w:sz w:val="32"/>
                <w:szCs w:val="28"/>
              </w:rPr>
            </w:rPrChange>
          </w:rPr>
          <w:t>rold</w:t>
        </w:r>
      </w:ins>
      <w:ins w:id="278" w:author="Student" w:date="2012-06-18T12:32:00Z">
        <w:r w:rsidR="00962172" w:rsidRPr="00A203CC">
          <w:rPr>
            <w:rFonts w:ascii="Comic Sans MS" w:hAnsi="Comic Sans MS"/>
            <w:color w:val="000000" w:themeColor="text1"/>
            <w:sz w:val="28"/>
            <w:szCs w:val="28"/>
            <w:rPrChange w:id="279" w:author="Student" w:date="2012-06-18T13:50:00Z">
              <w:rPr>
                <w:rFonts w:ascii="Comic Sans MS" w:hAnsi="Comic Sans MS"/>
                <w:color w:val="000000" w:themeColor="text1"/>
                <w:sz w:val="32"/>
                <w:szCs w:val="28"/>
              </w:rPr>
            </w:rPrChange>
          </w:rPr>
          <w:t xml:space="preserve"> sang was awesome.</w:t>
        </w:r>
      </w:ins>
      <w:ins w:id="280" w:author="Student" w:date="2012-06-18T12:31:00Z">
        <w:r w:rsidR="00962172" w:rsidRPr="00A203CC">
          <w:rPr>
            <w:rFonts w:ascii="Comic Sans MS" w:hAnsi="Comic Sans MS"/>
            <w:color w:val="000000" w:themeColor="text1"/>
            <w:sz w:val="28"/>
            <w:szCs w:val="28"/>
            <w:rPrChange w:id="281" w:author="Student" w:date="2012-06-18T13:50:00Z">
              <w:rPr>
                <w:rFonts w:ascii="Comic Sans MS" w:hAnsi="Comic Sans MS"/>
                <w:color w:val="000000" w:themeColor="text1"/>
                <w:sz w:val="32"/>
                <w:szCs w:val="28"/>
              </w:rPr>
            </w:rPrChange>
          </w:rPr>
          <w:t xml:space="preserve"> </w:t>
        </w:r>
      </w:ins>
      <w:del w:id="282" w:author="Student" w:date="2012-06-18T12:32:00Z">
        <w:r w:rsidR="00C23F9D" w:rsidRPr="00A203CC" w:rsidDel="00962172">
          <w:rPr>
            <w:rFonts w:ascii="Comic Sans MS" w:hAnsi="Comic Sans MS"/>
            <w:color w:val="000000" w:themeColor="text1"/>
            <w:sz w:val="28"/>
            <w:szCs w:val="28"/>
            <w:rPrChange w:id="283" w:author="Student" w:date="2012-06-18T13:50:00Z">
              <w:rPr>
                <w:rFonts w:ascii="Comic Sans MS" w:hAnsi="Comic Sans MS"/>
                <w:sz w:val="24"/>
                <w:szCs w:val="18"/>
              </w:rPr>
            </w:rPrChange>
          </w:rPr>
          <w:delText xml:space="preserve"> </w:delText>
        </w:r>
      </w:del>
      <w:del w:id="284" w:author="Ministry of Education" w:date="2012-06-13T11:37:00Z">
        <w:r w:rsidR="00C008AC" w:rsidRPr="00A203CC" w:rsidDel="00D061E0">
          <w:rPr>
            <w:rFonts w:ascii="Comic Sans MS" w:hAnsi="Comic Sans MS"/>
            <w:color w:val="000000" w:themeColor="text1"/>
            <w:sz w:val="28"/>
            <w:szCs w:val="28"/>
            <w:rPrChange w:id="285" w:author="Student" w:date="2012-06-18T13:50:00Z">
              <w:rPr>
                <w:rFonts w:ascii="Comic Sans MS" w:hAnsi="Comic Sans MS"/>
                <w:sz w:val="24"/>
                <w:szCs w:val="18"/>
              </w:rPr>
            </w:rPrChange>
          </w:rPr>
          <w:delText xml:space="preserve">and </w:delText>
        </w:r>
        <w:r w:rsidR="00C23F9D" w:rsidRPr="00A203CC" w:rsidDel="00D061E0">
          <w:rPr>
            <w:rFonts w:ascii="Comic Sans MS" w:hAnsi="Comic Sans MS"/>
            <w:color w:val="000000" w:themeColor="text1"/>
            <w:sz w:val="28"/>
            <w:szCs w:val="28"/>
            <w:rPrChange w:id="286" w:author="Student" w:date="2012-06-18T13:50:00Z">
              <w:rPr>
                <w:rFonts w:ascii="Comic Sans MS" w:hAnsi="Comic Sans MS"/>
                <w:sz w:val="24"/>
                <w:szCs w:val="18"/>
              </w:rPr>
            </w:rPrChange>
          </w:rPr>
          <w:delText>we have it in our poetry book.</w:delText>
        </w:r>
      </w:del>
      <w:ins w:id="287" w:author="Ministry of Education" w:date="2012-06-13T11:37:00Z">
        <w:del w:id="288" w:author="Student" w:date="2012-06-18T12:14:00Z">
          <w:r w:rsidR="00D061E0" w:rsidRPr="00A203CC" w:rsidDel="001176CD">
            <w:rPr>
              <w:rFonts w:ascii="Comic Sans MS" w:hAnsi="Comic Sans MS"/>
              <w:color w:val="000000" w:themeColor="text1"/>
              <w:sz w:val="28"/>
              <w:szCs w:val="28"/>
              <w:rPrChange w:id="289" w:author="Student" w:date="2012-06-18T13:50:00Z">
                <w:rPr>
                  <w:rFonts w:ascii="Comic Sans MS" w:hAnsi="Comic Sans MS"/>
                  <w:sz w:val="24"/>
                  <w:szCs w:val="18"/>
                </w:rPr>
              </w:rPrChange>
            </w:rPr>
            <w:delText xml:space="preserve"> </w:delText>
          </w:r>
        </w:del>
        <w:r w:rsidR="00D061E0" w:rsidRPr="00A203CC">
          <w:rPr>
            <w:rFonts w:ascii="Comic Sans MS" w:hAnsi="Comic Sans MS"/>
            <w:color w:val="000000" w:themeColor="text1"/>
            <w:sz w:val="28"/>
            <w:szCs w:val="28"/>
            <w:rPrChange w:id="290" w:author="Student" w:date="2012-06-18T13:50:00Z">
              <w:rPr>
                <w:rFonts w:ascii="Comic Sans MS" w:hAnsi="Comic Sans MS"/>
                <w:sz w:val="24"/>
                <w:szCs w:val="18"/>
              </w:rPr>
            </w:rPrChange>
          </w:rPr>
          <w:t xml:space="preserve">The week after that we had </w:t>
        </w:r>
      </w:ins>
      <w:proofErr w:type="gramStart"/>
      <w:ins w:id="291" w:author="Ministry of Education" w:date="2012-06-13T11:38:00Z">
        <w:r w:rsidR="00D061E0" w:rsidRPr="00A203CC">
          <w:rPr>
            <w:rFonts w:ascii="Comic Sans MS" w:hAnsi="Comic Sans MS"/>
            <w:color w:val="000000" w:themeColor="text1"/>
            <w:sz w:val="28"/>
            <w:szCs w:val="28"/>
            <w:rPrChange w:id="292" w:author="Student" w:date="2012-06-18T13:50:00Z">
              <w:rPr>
                <w:rFonts w:ascii="Comic Sans MS" w:hAnsi="Comic Sans MS"/>
                <w:sz w:val="24"/>
                <w:szCs w:val="18"/>
              </w:rPr>
            </w:rPrChange>
          </w:rPr>
          <w:t>I</w:t>
        </w:r>
      </w:ins>
      <w:ins w:id="293" w:author="Ministry of Education" w:date="2012-06-13T11:37:00Z">
        <w:r w:rsidR="00D061E0" w:rsidRPr="00A203CC">
          <w:rPr>
            <w:rFonts w:ascii="Comic Sans MS" w:hAnsi="Comic Sans MS"/>
            <w:color w:val="000000" w:themeColor="text1"/>
            <w:sz w:val="28"/>
            <w:szCs w:val="28"/>
            <w:rPrChange w:id="294" w:author="Student" w:date="2012-06-18T13:50:00Z">
              <w:rPr>
                <w:rFonts w:ascii="Comic Sans MS" w:hAnsi="Comic Sans MS"/>
                <w:sz w:val="24"/>
                <w:szCs w:val="18"/>
              </w:rPr>
            </w:rPrChange>
          </w:rPr>
          <w:t>t</w:t>
        </w:r>
        <w:proofErr w:type="gramEnd"/>
        <w:r w:rsidR="00D061E0" w:rsidRPr="00A203CC">
          <w:rPr>
            <w:rFonts w:ascii="Comic Sans MS" w:hAnsi="Comic Sans MS"/>
            <w:color w:val="000000" w:themeColor="text1"/>
            <w:sz w:val="28"/>
            <w:szCs w:val="28"/>
            <w:rPrChange w:id="295" w:author="Student" w:date="2012-06-18T13:50:00Z">
              <w:rPr>
                <w:rFonts w:ascii="Comic Sans MS" w:hAnsi="Comic Sans MS"/>
                <w:sz w:val="24"/>
                <w:szCs w:val="18"/>
              </w:rPr>
            </w:rPrChange>
          </w:rPr>
          <w:t xml:space="preserve"> in our poetry books</w:t>
        </w:r>
      </w:ins>
      <w:ins w:id="296" w:author="Student" w:date="2012-06-18T12:14:00Z">
        <w:r w:rsidR="001176CD" w:rsidRPr="00A203CC">
          <w:rPr>
            <w:rFonts w:ascii="Comic Sans MS" w:hAnsi="Comic Sans MS"/>
            <w:color w:val="000000" w:themeColor="text1"/>
            <w:sz w:val="28"/>
            <w:szCs w:val="28"/>
            <w:rPrChange w:id="297" w:author="Student" w:date="2012-06-18T13:50:00Z">
              <w:rPr>
                <w:rFonts w:ascii="Comic Sans MS" w:hAnsi="Comic Sans MS"/>
                <w:color w:val="000000" w:themeColor="text1"/>
                <w:sz w:val="28"/>
                <w:szCs w:val="28"/>
              </w:rPr>
            </w:rPrChange>
          </w:rPr>
          <w:t xml:space="preserve">. </w:t>
        </w:r>
      </w:ins>
    </w:p>
    <w:p w:rsidR="00C23F9D" w:rsidRPr="00A203CC" w:rsidRDefault="00C23F9D" w:rsidP="008350AC">
      <w:pPr>
        <w:rPr>
          <w:rFonts w:ascii="Comic Sans MS" w:hAnsi="Comic Sans MS"/>
          <w:color w:val="000000" w:themeColor="text1"/>
          <w:sz w:val="28"/>
          <w:szCs w:val="28"/>
          <w:rPrChange w:id="298" w:author="Student" w:date="2012-06-18T13:50:00Z">
            <w:rPr>
              <w:rFonts w:ascii="Comic Sans MS" w:hAnsi="Comic Sans MS"/>
              <w:sz w:val="24"/>
              <w:szCs w:val="18"/>
            </w:rPr>
          </w:rPrChange>
        </w:rPr>
      </w:pPr>
      <w:del w:id="299" w:author="Ministry of Education" w:date="2012-06-13T11:37:00Z">
        <w:r w:rsidRPr="00A203CC" w:rsidDel="00D061E0">
          <w:rPr>
            <w:rFonts w:ascii="Comic Sans MS" w:hAnsi="Comic Sans MS"/>
            <w:color w:val="000000" w:themeColor="text1"/>
            <w:sz w:val="28"/>
            <w:szCs w:val="28"/>
            <w:rPrChange w:id="300" w:author="Student" w:date="2012-06-18T13:50:00Z">
              <w:rPr>
                <w:rFonts w:ascii="Comic Sans MS" w:hAnsi="Comic Sans MS"/>
                <w:sz w:val="24"/>
                <w:szCs w:val="18"/>
              </w:rPr>
            </w:rPrChange>
          </w:rPr>
          <w:delText xml:space="preserve"> </w:delText>
        </w:r>
      </w:del>
      <w:r w:rsidRPr="00A203CC">
        <w:rPr>
          <w:rFonts w:ascii="Comic Sans MS" w:hAnsi="Comic Sans MS"/>
          <w:color w:val="000000" w:themeColor="text1"/>
          <w:sz w:val="28"/>
          <w:szCs w:val="28"/>
          <w:rPrChange w:id="301" w:author="Student" w:date="2012-06-18T13:50:00Z">
            <w:rPr>
              <w:rFonts w:ascii="Comic Sans MS" w:hAnsi="Comic Sans MS"/>
              <w:sz w:val="24"/>
              <w:szCs w:val="18"/>
            </w:rPr>
          </w:rPrChange>
        </w:rPr>
        <w:t>Then Harold walked out of si</w:t>
      </w:r>
      <w:r w:rsidR="00C008AC" w:rsidRPr="00A203CC">
        <w:rPr>
          <w:rFonts w:ascii="Comic Sans MS" w:hAnsi="Comic Sans MS"/>
          <w:color w:val="000000" w:themeColor="text1"/>
          <w:sz w:val="28"/>
          <w:szCs w:val="28"/>
          <w:rPrChange w:id="302" w:author="Student" w:date="2012-06-18T13:50:00Z">
            <w:rPr>
              <w:rFonts w:ascii="Comic Sans MS" w:hAnsi="Comic Sans MS"/>
              <w:sz w:val="24"/>
              <w:szCs w:val="18"/>
            </w:rPr>
          </w:rPrChange>
        </w:rPr>
        <w:t>gh</w:t>
      </w:r>
      <w:r w:rsidRPr="00A203CC">
        <w:rPr>
          <w:rFonts w:ascii="Comic Sans MS" w:hAnsi="Comic Sans MS"/>
          <w:color w:val="000000" w:themeColor="text1"/>
          <w:sz w:val="28"/>
          <w:szCs w:val="28"/>
          <w:rPrChange w:id="303" w:author="Student" w:date="2012-06-18T13:50:00Z">
            <w:rPr>
              <w:rFonts w:ascii="Comic Sans MS" w:hAnsi="Comic Sans MS"/>
              <w:sz w:val="24"/>
              <w:szCs w:val="18"/>
            </w:rPr>
          </w:rPrChange>
        </w:rPr>
        <w:t xml:space="preserve">t on the screen and then popped his head up out of his hole again. Harold always tells </w:t>
      </w:r>
      <w:r w:rsidR="00C008AC" w:rsidRPr="00A203CC">
        <w:rPr>
          <w:rFonts w:ascii="Comic Sans MS" w:hAnsi="Comic Sans MS"/>
          <w:color w:val="000000" w:themeColor="text1"/>
          <w:sz w:val="28"/>
          <w:szCs w:val="28"/>
          <w:rPrChange w:id="304" w:author="Student" w:date="2012-06-18T13:50:00Z">
            <w:rPr>
              <w:rFonts w:ascii="Comic Sans MS" w:hAnsi="Comic Sans MS"/>
              <w:sz w:val="24"/>
              <w:szCs w:val="18"/>
            </w:rPr>
          </w:rPrChange>
        </w:rPr>
        <w:t xml:space="preserve">us a </w:t>
      </w:r>
      <w:r w:rsidRPr="00A203CC">
        <w:rPr>
          <w:rFonts w:ascii="Comic Sans MS" w:hAnsi="Comic Sans MS"/>
          <w:color w:val="000000" w:themeColor="text1"/>
          <w:sz w:val="28"/>
          <w:szCs w:val="28"/>
          <w:rPrChange w:id="305" w:author="Student" w:date="2012-06-18T13:50:00Z">
            <w:rPr>
              <w:rFonts w:ascii="Comic Sans MS" w:hAnsi="Comic Sans MS"/>
              <w:sz w:val="24"/>
              <w:szCs w:val="18"/>
            </w:rPr>
          </w:rPrChange>
        </w:rPr>
        <w:t>joke</w:t>
      </w:r>
      <w:r w:rsidR="00C008AC" w:rsidRPr="00A203CC">
        <w:rPr>
          <w:rFonts w:ascii="Comic Sans MS" w:hAnsi="Comic Sans MS"/>
          <w:color w:val="000000" w:themeColor="text1"/>
          <w:sz w:val="28"/>
          <w:szCs w:val="28"/>
          <w:rPrChange w:id="306" w:author="Student" w:date="2012-06-18T13:50:00Z">
            <w:rPr>
              <w:rFonts w:ascii="Comic Sans MS" w:hAnsi="Comic Sans MS"/>
              <w:sz w:val="24"/>
              <w:szCs w:val="18"/>
            </w:rPr>
          </w:rPrChange>
        </w:rPr>
        <w:t>. H</w:t>
      </w:r>
      <w:r w:rsidRPr="00A203CC">
        <w:rPr>
          <w:rFonts w:ascii="Comic Sans MS" w:hAnsi="Comic Sans MS"/>
          <w:color w:val="000000" w:themeColor="text1"/>
          <w:sz w:val="28"/>
          <w:szCs w:val="28"/>
          <w:rPrChange w:id="307" w:author="Student" w:date="2012-06-18T13:50:00Z">
            <w:rPr>
              <w:rFonts w:ascii="Comic Sans MS" w:hAnsi="Comic Sans MS"/>
              <w:sz w:val="24"/>
              <w:szCs w:val="18"/>
            </w:rPr>
          </w:rPrChange>
        </w:rPr>
        <w:t xml:space="preserve">ere </w:t>
      </w:r>
      <w:del w:id="308" w:author="Student" w:date="2012-06-18T12:32:00Z">
        <w:r w:rsidRPr="00A203CC" w:rsidDel="00962172">
          <w:rPr>
            <w:rFonts w:ascii="Comic Sans MS" w:hAnsi="Comic Sans MS"/>
            <w:color w:val="000000" w:themeColor="text1"/>
            <w:sz w:val="28"/>
            <w:szCs w:val="28"/>
            <w:rPrChange w:id="309" w:author="Student" w:date="2012-06-18T13:50:00Z">
              <w:rPr>
                <w:rFonts w:ascii="Comic Sans MS" w:hAnsi="Comic Sans MS"/>
                <w:sz w:val="24"/>
                <w:szCs w:val="18"/>
              </w:rPr>
            </w:rPrChange>
          </w:rPr>
          <w:delText xml:space="preserve">it </w:delText>
        </w:r>
      </w:del>
      <w:r w:rsidRPr="00A203CC">
        <w:rPr>
          <w:rFonts w:ascii="Comic Sans MS" w:hAnsi="Comic Sans MS"/>
          <w:color w:val="000000" w:themeColor="text1"/>
          <w:sz w:val="28"/>
          <w:szCs w:val="28"/>
          <w:rPrChange w:id="310" w:author="Student" w:date="2012-06-18T13:50:00Z">
            <w:rPr>
              <w:rFonts w:ascii="Comic Sans MS" w:hAnsi="Comic Sans MS"/>
              <w:sz w:val="24"/>
              <w:szCs w:val="18"/>
            </w:rPr>
          </w:rPrChange>
        </w:rPr>
        <w:t>is</w:t>
      </w:r>
      <w:ins w:id="311" w:author="Student" w:date="2012-06-18T12:33:00Z">
        <w:r w:rsidR="00962172" w:rsidRPr="00A203CC">
          <w:rPr>
            <w:rFonts w:ascii="Comic Sans MS" w:hAnsi="Comic Sans MS"/>
            <w:color w:val="000000" w:themeColor="text1"/>
            <w:sz w:val="28"/>
            <w:szCs w:val="28"/>
            <w:rPrChange w:id="312" w:author="Student" w:date="2012-06-18T13:50:00Z">
              <w:rPr>
                <w:rFonts w:ascii="Comic Sans MS" w:hAnsi="Comic Sans MS"/>
                <w:color w:val="000000" w:themeColor="text1"/>
                <w:sz w:val="32"/>
                <w:szCs w:val="28"/>
              </w:rPr>
            </w:rPrChange>
          </w:rPr>
          <w:t xml:space="preserve"> the joke he told us all</w:t>
        </w:r>
      </w:ins>
      <w:r w:rsidR="00C008AC" w:rsidRPr="00A203CC">
        <w:rPr>
          <w:rFonts w:ascii="Comic Sans MS" w:hAnsi="Comic Sans MS"/>
          <w:color w:val="000000" w:themeColor="text1"/>
          <w:sz w:val="28"/>
          <w:szCs w:val="28"/>
          <w:rPrChange w:id="313" w:author="Student" w:date="2012-06-18T13:50:00Z">
            <w:rPr>
              <w:rFonts w:ascii="Comic Sans MS" w:hAnsi="Comic Sans MS"/>
              <w:sz w:val="24"/>
              <w:szCs w:val="18"/>
            </w:rPr>
          </w:rPrChange>
        </w:rPr>
        <w:t>…</w:t>
      </w:r>
    </w:p>
    <w:p w:rsidR="00C23F9D" w:rsidRPr="00A203CC" w:rsidRDefault="00C23F9D" w:rsidP="00F361B8">
      <w:pPr>
        <w:tabs>
          <w:tab w:val="right" w:pos="9026"/>
        </w:tabs>
        <w:rPr>
          <w:rFonts w:ascii="Comic Sans MS" w:hAnsi="Comic Sans MS"/>
          <w:color w:val="000000" w:themeColor="text1"/>
          <w:sz w:val="28"/>
          <w:szCs w:val="28"/>
          <w:rPrChange w:id="314" w:author="Student" w:date="2012-06-18T13:50:00Z">
            <w:rPr>
              <w:rFonts w:ascii="Comic Sans MS" w:hAnsi="Comic Sans MS"/>
              <w:sz w:val="24"/>
              <w:szCs w:val="18"/>
            </w:rPr>
          </w:rPrChange>
        </w:rPr>
      </w:pPr>
      <w:r w:rsidRPr="00A203CC">
        <w:rPr>
          <w:rFonts w:ascii="Comic Sans MS" w:hAnsi="Comic Sans MS"/>
          <w:color w:val="000000" w:themeColor="text1"/>
          <w:sz w:val="28"/>
          <w:szCs w:val="28"/>
          <w:rPrChange w:id="315" w:author="Student" w:date="2012-06-18T13:50:00Z">
            <w:rPr>
              <w:rFonts w:ascii="Comic Sans MS" w:hAnsi="Comic Sans MS"/>
              <w:sz w:val="24"/>
              <w:szCs w:val="18"/>
            </w:rPr>
          </w:rPrChange>
        </w:rPr>
        <w:t>What’s the difference between pea soup and roasted beef?</w:t>
      </w:r>
      <w:r w:rsidR="00F361B8" w:rsidRPr="00A203CC">
        <w:rPr>
          <w:rFonts w:ascii="Comic Sans MS" w:hAnsi="Comic Sans MS"/>
          <w:color w:val="000000" w:themeColor="text1"/>
          <w:sz w:val="28"/>
          <w:szCs w:val="28"/>
          <w:rPrChange w:id="316" w:author="Student" w:date="2012-06-18T13:50:00Z">
            <w:rPr>
              <w:rFonts w:ascii="Comic Sans MS" w:hAnsi="Comic Sans MS"/>
              <w:sz w:val="24"/>
              <w:szCs w:val="18"/>
            </w:rPr>
          </w:rPrChange>
        </w:rPr>
        <w:tab/>
      </w:r>
    </w:p>
    <w:p w:rsidR="005751EC" w:rsidRPr="00A203CC" w:rsidRDefault="00C23F9D" w:rsidP="008350AC">
      <w:pPr>
        <w:rPr>
          <w:ins w:id="317" w:author="Student" w:date="2012-06-18T12:34:00Z"/>
          <w:rFonts w:ascii="Comic Sans MS" w:hAnsi="Comic Sans MS"/>
          <w:color w:val="000000" w:themeColor="text1"/>
          <w:sz w:val="28"/>
          <w:szCs w:val="28"/>
          <w:rPrChange w:id="318" w:author="Student" w:date="2012-06-18T13:50:00Z">
            <w:rPr>
              <w:ins w:id="319" w:author="Student" w:date="2012-06-18T12:34:00Z"/>
              <w:rFonts w:ascii="Comic Sans MS" w:hAnsi="Comic Sans MS"/>
              <w:color w:val="000000" w:themeColor="text1"/>
              <w:sz w:val="32"/>
              <w:szCs w:val="28"/>
            </w:rPr>
          </w:rPrChange>
        </w:rPr>
      </w:pPr>
      <w:r w:rsidRPr="00A203CC">
        <w:rPr>
          <w:rFonts w:ascii="Comic Sans MS" w:hAnsi="Comic Sans MS"/>
          <w:color w:val="000000" w:themeColor="text1"/>
          <w:sz w:val="28"/>
          <w:szCs w:val="28"/>
          <w:rPrChange w:id="320" w:author="Student" w:date="2012-06-18T13:50:00Z">
            <w:rPr>
              <w:rFonts w:ascii="Comic Sans MS" w:hAnsi="Comic Sans MS"/>
              <w:sz w:val="24"/>
              <w:szCs w:val="18"/>
            </w:rPr>
          </w:rPrChange>
        </w:rPr>
        <w:t xml:space="preserve">You can roast beef but you </w:t>
      </w:r>
      <w:del w:id="321" w:author="Student" w:date="2012-06-18T12:34:00Z">
        <w:r w:rsidRPr="00A203CC" w:rsidDel="005751EC">
          <w:rPr>
            <w:rFonts w:ascii="Comic Sans MS" w:hAnsi="Comic Sans MS"/>
            <w:color w:val="000000" w:themeColor="text1"/>
            <w:sz w:val="28"/>
            <w:szCs w:val="28"/>
            <w:rPrChange w:id="322" w:author="Student" w:date="2012-06-18T13:50:00Z">
              <w:rPr>
                <w:rFonts w:ascii="Comic Sans MS" w:hAnsi="Comic Sans MS"/>
                <w:sz w:val="24"/>
                <w:szCs w:val="18"/>
              </w:rPr>
            </w:rPrChange>
          </w:rPr>
          <w:delText>cant</w:delText>
        </w:r>
      </w:del>
      <w:ins w:id="323" w:author="Student" w:date="2012-06-18T12:34:00Z">
        <w:r w:rsidR="005751EC" w:rsidRPr="00A203CC">
          <w:rPr>
            <w:rFonts w:ascii="Comic Sans MS" w:hAnsi="Comic Sans MS"/>
            <w:color w:val="000000" w:themeColor="text1"/>
            <w:sz w:val="28"/>
            <w:szCs w:val="28"/>
            <w:rPrChange w:id="324" w:author="Student" w:date="2012-06-18T13:50:00Z">
              <w:rPr>
                <w:rFonts w:ascii="Comic Sans MS" w:hAnsi="Comic Sans MS"/>
                <w:color w:val="000000" w:themeColor="text1"/>
                <w:sz w:val="32"/>
                <w:szCs w:val="28"/>
              </w:rPr>
            </w:rPrChange>
          </w:rPr>
          <w:t>can’t</w:t>
        </w:r>
      </w:ins>
      <w:r w:rsidRPr="00A203CC">
        <w:rPr>
          <w:rFonts w:ascii="Comic Sans MS" w:hAnsi="Comic Sans MS"/>
          <w:color w:val="000000" w:themeColor="text1"/>
          <w:sz w:val="28"/>
          <w:szCs w:val="28"/>
          <w:rPrChange w:id="325" w:author="Student" w:date="2012-06-18T13:50:00Z">
            <w:rPr>
              <w:rFonts w:ascii="Comic Sans MS" w:hAnsi="Comic Sans MS"/>
              <w:sz w:val="24"/>
              <w:szCs w:val="18"/>
            </w:rPr>
          </w:rPrChange>
        </w:rPr>
        <w:t xml:space="preserve"> pea soup </w:t>
      </w:r>
    </w:p>
    <w:p w:rsidR="007738BB" w:rsidRPr="00A203CC" w:rsidRDefault="00C23F9D" w:rsidP="008350AC">
      <w:pPr>
        <w:rPr>
          <w:ins w:id="326" w:author="Student" w:date="2012-06-18T13:36:00Z"/>
          <w:rFonts w:ascii="Comic Sans MS" w:hAnsi="Comic Sans MS"/>
          <w:color w:val="000000" w:themeColor="text1"/>
          <w:sz w:val="28"/>
          <w:szCs w:val="28"/>
          <w:rPrChange w:id="327" w:author="Student" w:date="2012-06-18T13:50:00Z">
            <w:rPr>
              <w:ins w:id="328" w:author="Student" w:date="2012-06-18T13:36:00Z"/>
              <w:rFonts w:ascii="Comic Sans MS" w:hAnsi="Comic Sans MS"/>
              <w:color w:val="000000" w:themeColor="text1"/>
              <w:sz w:val="32"/>
              <w:szCs w:val="28"/>
            </w:rPr>
          </w:rPrChange>
        </w:rPr>
      </w:pPr>
      <w:del w:id="329" w:author="Student" w:date="2012-06-18T12:34:00Z">
        <w:r w:rsidRPr="00A203CC" w:rsidDel="005751EC">
          <w:rPr>
            <w:rFonts w:ascii="Comic Sans MS" w:hAnsi="Comic Sans MS"/>
            <w:color w:val="000000" w:themeColor="text1"/>
            <w:sz w:val="28"/>
            <w:szCs w:val="28"/>
            <w:rPrChange w:id="330" w:author="Student" w:date="2012-06-18T13:50:00Z">
              <w:rPr>
                <w:rFonts w:ascii="Comic Sans MS" w:hAnsi="Comic Sans MS"/>
                <w:sz w:val="24"/>
                <w:szCs w:val="18"/>
              </w:rPr>
            </w:rPrChange>
          </w:rPr>
          <w:delText>ha</w:delText>
        </w:r>
      </w:del>
      <w:ins w:id="331" w:author="Student" w:date="2012-06-18T13:36:00Z">
        <w:r w:rsidR="007738BB" w:rsidRPr="00A203CC">
          <w:rPr>
            <w:rFonts w:ascii="Comic Sans MS" w:hAnsi="Comic Sans MS"/>
            <w:color w:val="000000" w:themeColor="text1"/>
            <w:sz w:val="28"/>
            <w:szCs w:val="28"/>
            <w:rPrChange w:id="332" w:author="Student" w:date="2012-06-18T13:50:00Z">
              <w:rPr>
                <w:rFonts w:ascii="Comic Sans MS" w:hAnsi="Comic Sans MS"/>
                <w:color w:val="000000" w:themeColor="text1"/>
                <w:sz w:val="32"/>
                <w:szCs w:val="28"/>
              </w:rPr>
            </w:rPrChange>
          </w:rPr>
          <w:t>Funny ah</w:t>
        </w:r>
      </w:ins>
    </w:p>
    <w:p w:rsidR="00C23F9D" w:rsidRPr="00A203CC" w:rsidDel="007738BB" w:rsidRDefault="00C23F9D" w:rsidP="008350AC">
      <w:pPr>
        <w:rPr>
          <w:del w:id="333" w:author="Student" w:date="2012-06-18T13:36:00Z"/>
          <w:rFonts w:ascii="Comic Sans MS" w:hAnsi="Comic Sans MS"/>
          <w:color w:val="000000" w:themeColor="text1"/>
          <w:sz w:val="28"/>
          <w:szCs w:val="28"/>
          <w:rPrChange w:id="334" w:author="Student" w:date="2012-06-18T13:50:00Z">
            <w:rPr>
              <w:del w:id="335" w:author="Student" w:date="2012-06-18T13:36:00Z"/>
              <w:rFonts w:ascii="Comic Sans MS" w:hAnsi="Comic Sans MS"/>
              <w:sz w:val="24"/>
              <w:szCs w:val="18"/>
            </w:rPr>
          </w:rPrChange>
        </w:rPr>
      </w:pPr>
      <w:del w:id="336" w:author="Student" w:date="2012-06-18T13:36:00Z">
        <w:r w:rsidRPr="00A203CC" w:rsidDel="007738BB">
          <w:rPr>
            <w:rFonts w:ascii="Comic Sans MS" w:hAnsi="Comic Sans MS"/>
            <w:color w:val="000000" w:themeColor="text1"/>
            <w:sz w:val="28"/>
            <w:szCs w:val="28"/>
            <w:rPrChange w:id="337" w:author="Student" w:date="2012-06-18T13:50:00Z">
              <w:rPr>
                <w:rFonts w:ascii="Comic Sans MS" w:hAnsi="Comic Sans MS"/>
                <w:sz w:val="24"/>
                <w:szCs w:val="18"/>
              </w:rPr>
            </w:rPrChange>
          </w:rPr>
          <w:delText xml:space="preserve"> ha</w:delText>
        </w:r>
      </w:del>
      <w:r w:rsidRPr="00A203CC">
        <w:rPr>
          <w:rFonts w:ascii="Comic Sans MS" w:hAnsi="Comic Sans MS"/>
          <w:color w:val="000000" w:themeColor="text1"/>
          <w:sz w:val="28"/>
          <w:szCs w:val="28"/>
          <w:rPrChange w:id="338" w:author="Student" w:date="2012-06-18T13:50:00Z">
            <w:rPr>
              <w:rFonts w:ascii="Comic Sans MS" w:hAnsi="Comic Sans MS"/>
              <w:sz w:val="24"/>
              <w:szCs w:val="18"/>
            </w:rPr>
          </w:rPrChange>
        </w:rPr>
        <w:t xml:space="preserve"> </w:t>
      </w:r>
      <w:del w:id="339" w:author="Student" w:date="2012-06-18T13:36:00Z">
        <w:r w:rsidRPr="00A203CC" w:rsidDel="007738BB">
          <w:rPr>
            <w:rFonts w:ascii="Comic Sans MS" w:hAnsi="Comic Sans MS"/>
            <w:color w:val="000000" w:themeColor="text1"/>
            <w:sz w:val="28"/>
            <w:szCs w:val="28"/>
            <w:rPrChange w:id="340" w:author="Student" w:date="2012-06-18T13:50:00Z">
              <w:rPr>
                <w:rFonts w:ascii="Comic Sans MS" w:hAnsi="Comic Sans MS"/>
                <w:sz w:val="24"/>
                <w:szCs w:val="18"/>
              </w:rPr>
            </w:rPrChange>
          </w:rPr>
          <w:delText>ha ha ha</w:delText>
        </w:r>
      </w:del>
    </w:p>
    <w:p w:rsidR="0012572F" w:rsidRPr="00A203CC" w:rsidRDefault="00C23F9D" w:rsidP="008350AC">
      <w:pPr>
        <w:rPr>
          <w:rFonts w:ascii="Comic Sans MS" w:hAnsi="Comic Sans MS"/>
          <w:color w:val="000000" w:themeColor="text1"/>
          <w:sz w:val="28"/>
          <w:szCs w:val="28"/>
          <w:rPrChange w:id="341" w:author="Student" w:date="2012-06-18T13:50:00Z">
            <w:rPr>
              <w:rFonts w:ascii="Comic Sans MS" w:hAnsi="Comic Sans MS"/>
              <w:sz w:val="24"/>
              <w:szCs w:val="18"/>
            </w:rPr>
          </w:rPrChange>
        </w:rPr>
      </w:pPr>
      <w:r w:rsidRPr="00A203CC">
        <w:rPr>
          <w:rFonts w:ascii="Comic Sans MS" w:hAnsi="Comic Sans MS"/>
          <w:color w:val="000000" w:themeColor="text1"/>
          <w:sz w:val="28"/>
          <w:szCs w:val="28"/>
          <w:rPrChange w:id="342" w:author="Student" w:date="2012-06-18T13:50:00Z">
            <w:rPr>
              <w:rFonts w:ascii="Comic Sans MS" w:hAnsi="Comic Sans MS"/>
              <w:sz w:val="24"/>
              <w:szCs w:val="18"/>
            </w:rPr>
          </w:rPrChange>
        </w:rPr>
        <w:t xml:space="preserve">After chatting and laughing at </w:t>
      </w:r>
      <w:r w:rsidR="002D6537" w:rsidRPr="00A203CC">
        <w:rPr>
          <w:rFonts w:ascii="Comic Sans MS" w:hAnsi="Comic Sans MS"/>
          <w:color w:val="000000" w:themeColor="text1"/>
          <w:sz w:val="28"/>
          <w:szCs w:val="28"/>
          <w:rPrChange w:id="343" w:author="Student" w:date="2012-06-18T13:50:00Z">
            <w:rPr>
              <w:rFonts w:ascii="Comic Sans MS" w:hAnsi="Comic Sans MS"/>
              <w:sz w:val="24"/>
              <w:szCs w:val="18"/>
            </w:rPr>
          </w:rPrChange>
        </w:rPr>
        <w:t>Harold’s funny joke we stayed and talked to Harold for a while longer. After talking with Harold Jo said that’s all we have time for today</w:t>
      </w:r>
      <w:r w:rsidR="00C008AC" w:rsidRPr="00A203CC">
        <w:rPr>
          <w:rFonts w:ascii="Comic Sans MS" w:hAnsi="Comic Sans MS"/>
          <w:color w:val="000000" w:themeColor="text1"/>
          <w:sz w:val="28"/>
          <w:szCs w:val="28"/>
          <w:rPrChange w:id="344" w:author="Student" w:date="2012-06-18T13:50:00Z">
            <w:rPr>
              <w:rFonts w:ascii="Comic Sans MS" w:hAnsi="Comic Sans MS"/>
              <w:sz w:val="24"/>
              <w:szCs w:val="18"/>
            </w:rPr>
          </w:rPrChange>
        </w:rPr>
        <w:t>,</w:t>
      </w:r>
      <w:r w:rsidR="002D6537" w:rsidRPr="00A203CC">
        <w:rPr>
          <w:rFonts w:ascii="Comic Sans MS" w:hAnsi="Comic Sans MS"/>
          <w:color w:val="000000" w:themeColor="text1"/>
          <w:sz w:val="28"/>
          <w:szCs w:val="28"/>
          <w:rPrChange w:id="345" w:author="Student" w:date="2012-06-18T13:50:00Z">
            <w:rPr>
              <w:rFonts w:ascii="Comic Sans MS" w:hAnsi="Comic Sans MS"/>
              <w:sz w:val="24"/>
              <w:szCs w:val="18"/>
            </w:rPr>
          </w:rPrChange>
        </w:rPr>
        <w:t xml:space="preserve"> sorry. So we all said goodbye to Harold and thank you to Jo </w:t>
      </w:r>
      <w:r w:rsidR="0012572F" w:rsidRPr="00A203CC">
        <w:rPr>
          <w:rFonts w:ascii="Comic Sans MS" w:hAnsi="Comic Sans MS"/>
          <w:color w:val="000000" w:themeColor="text1"/>
          <w:sz w:val="28"/>
          <w:szCs w:val="28"/>
          <w:rPrChange w:id="346" w:author="Student" w:date="2012-06-18T13:50:00Z">
            <w:rPr>
              <w:rFonts w:ascii="Comic Sans MS" w:hAnsi="Comic Sans MS"/>
              <w:sz w:val="24"/>
              <w:szCs w:val="18"/>
            </w:rPr>
          </w:rPrChange>
        </w:rPr>
        <w:t xml:space="preserve">and Susan. </w:t>
      </w:r>
      <w:r w:rsidR="002D6537" w:rsidRPr="00A203CC">
        <w:rPr>
          <w:rFonts w:ascii="Comic Sans MS" w:hAnsi="Comic Sans MS"/>
          <w:color w:val="000000" w:themeColor="text1"/>
          <w:sz w:val="28"/>
          <w:szCs w:val="28"/>
          <w:rPrChange w:id="347" w:author="Student" w:date="2012-06-18T13:50:00Z">
            <w:rPr>
              <w:rFonts w:ascii="Comic Sans MS" w:hAnsi="Comic Sans MS"/>
              <w:sz w:val="24"/>
              <w:szCs w:val="18"/>
            </w:rPr>
          </w:rPrChange>
        </w:rPr>
        <w:t>I quickly snuck into the office and got a pen and a card for Jo and Susan</w:t>
      </w:r>
      <w:r w:rsidR="0012572F" w:rsidRPr="00A203CC">
        <w:rPr>
          <w:rFonts w:ascii="Comic Sans MS" w:hAnsi="Comic Sans MS"/>
          <w:color w:val="000000" w:themeColor="text1"/>
          <w:sz w:val="28"/>
          <w:szCs w:val="28"/>
          <w:rPrChange w:id="348" w:author="Student" w:date="2012-06-18T13:50:00Z">
            <w:rPr>
              <w:rFonts w:ascii="Comic Sans MS" w:hAnsi="Comic Sans MS"/>
              <w:sz w:val="24"/>
              <w:szCs w:val="18"/>
            </w:rPr>
          </w:rPrChange>
        </w:rPr>
        <w:t xml:space="preserve">. </w:t>
      </w:r>
    </w:p>
    <w:p w:rsidR="0012572F" w:rsidRPr="00A203CC" w:rsidRDefault="0012572F" w:rsidP="008350AC">
      <w:pPr>
        <w:rPr>
          <w:rFonts w:ascii="Comic Sans MS" w:hAnsi="Comic Sans MS"/>
          <w:color w:val="000000" w:themeColor="text1"/>
          <w:sz w:val="28"/>
          <w:szCs w:val="28"/>
          <w:rPrChange w:id="349" w:author="Student" w:date="2012-06-18T13:50:00Z">
            <w:rPr>
              <w:rFonts w:ascii="Comic Sans MS" w:hAnsi="Comic Sans MS"/>
              <w:sz w:val="24"/>
              <w:szCs w:val="18"/>
            </w:rPr>
          </w:rPrChange>
        </w:rPr>
      </w:pPr>
      <w:r w:rsidRPr="00A203CC">
        <w:rPr>
          <w:rFonts w:ascii="Comic Sans MS" w:hAnsi="Comic Sans MS"/>
          <w:color w:val="000000" w:themeColor="text1"/>
          <w:sz w:val="28"/>
          <w:szCs w:val="28"/>
          <w:rPrChange w:id="350" w:author="Student" w:date="2012-06-18T13:50:00Z">
            <w:rPr>
              <w:rFonts w:ascii="Comic Sans MS" w:hAnsi="Comic Sans MS"/>
              <w:sz w:val="24"/>
              <w:szCs w:val="18"/>
            </w:rPr>
          </w:rPrChange>
        </w:rPr>
        <w:lastRenderedPageBreak/>
        <w:t>T</w:t>
      </w:r>
      <w:r w:rsidR="002D6537" w:rsidRPr="00A203CC">
        <w:rPr>
          <w:rFonts w:ascii="Comic Sans MS" w:hAnsi="Comic Sans MS"/>
          <w:color w:val="000000" w:themeColor="text1"/>
          <w:sz w:val="28"/>
          <w:szCs w:val="28"/>
          <w:rPrChange w:id="351" w:author="Student" w:date="2012-06-18T13:50:00Z">
            <w:rPr>
              <w:rFonts w:ascii="Comic Sans MS" w:hAnsi="Comic Sans MS"/>
              <w:sz w:val="24"/>
              <w:szCs w:val="18"/>
            </w:rPr>
          </w:rPrChange>
        </w:rPr>
        <w:t xml:space="preserve">hen I </w:t>
      </w:r>
      <w:r w:rsidRPr="00A203CC">
        <w:rPr>
          <w:rFonts w:ascii="Comic Sans MS" w:hAnsi="Comic Sans MS"/>
          <w:color w:val="000000" w:themeColor="text1"/>
          <w:sz w:val="28"/>
          <w:szCs w:val="28"/>
          <w:rPrChange w:id="352" w:author="Student" w:date="2012-06-18T13:50:00Z">
            <w:rPr>
              <w:rFonts w:ascii="Comic Sans MS" w:hAnsi="Comic Sans MS"/>
              <w:sz w:val="24"/>
              <w:szCs w:val="18"/>
            </w:rPr>
          </w:rPrChange>
        </w:rPr>
        <w:t>wal</w:t>
      </w:r>
      <w:r w:rsidR="002D6537" w:rsidRPr="00A203CC">
        <w:rPr>
          <w:rFonts w:ascii="Comic Sans MS" w:hAnsi="Comic Sans MS"/>
          <w:color w:val="000000" w:themeColor="text1"/>
          <w:sz w:val="28"/>
          <w:szCs w:val="28"/>
          <w:rPrChange w:id="353" w:author="Student" w:date="2012-06-18T13:50:00Z">
            <w:rPr>
              <w:rFonts w:ascii="Comic Sans MS" w:hAnsi="Comic Sans MS"/>
              <w:sz w:val="24"/>
              <w:szCs w:val="18"/>
            </w:rPr>
          </w:rPrChange>
        </w:rPr>
        <w:t>k</w:t>
      </w:r>
      <w:r w:rsidRPr="00A203CC">
        <w:rPr>
          <w:rFonts w:ascii="Comic Sans MS" w:hAnsi="Comic Sans MS"/>
          <w:color w:val="000000" w:themeColor="text1"/>
          <w:sz w:val="28"/>
          <w:szCs w:val="28"/>
          <w:rPrChange w:id="354" w:author="Student" w:date="2012-06-18T13:50:00Z">
            <w:rPr>
              <w:rFonts w:ascii="Comic Sans MS" w:hAnsi="Comic Sans MS"/>
              <w:sz w:val="24"/>
              <w:szCs w:val="18"/>
            </w:rPr>
          </w:rPrChange>
        </w:rPr>
        <w:t>ed</w:t>
      </w:r>
      <w:r w:rsidR="002D6537" w:rsidRPr="00A203CC">
        <w:rPr>
          <w:rFonts w:ascii="Comic Sans MS" w:hAnsi="Comic Sans MS"/>
          <w:color w:val="000000" w:themeColor="text1"/>
          <w:sz w:val="28"/>
          <w:szCs w:val="28"/>
          <w:rPrChange w:id="355" w:author="Student" w:date="2012-06-18T13:50:00Z">
            <w:rPr>
              <w:rFonts w:ascii="Comic Sans MS" w:hAnsi="Comic Sans MS"/>
              <w:sz w:val="24"/>
              <w:szCs w:val="18"/>
            </w:rPr>
          </w:rPrChange>
        </w:rPr>
        <w:t xml:space="preserve"> back to where everyone was</w:t>
      </w:r>
      <w:r w:rsidRPr="00A203CC">
        <w:rPr>
          <w:rFonts w:ascii="Comic Sans MS" w:hAnsi="Comic Sans MS"/>
          <w:color w:val="000000" w:themeColor="text1"/>
          <w:sz w:val="28"/>
          <w:szCs w:val="28"/>
          <w:rPrChange w:id="356" w:author="Student" w:date="2012-06-18T13:50:00Z">
            <w:rPr>
              <w:rFonts w:ascii="Comic Sans MS" w:hAnsi="Comic Sans MS"/>
              <w:sz w:val="24"/>
              <w:szCs w:val="18"/>
            </w:rPr>
          </w:rPrChange>
        </w:rPr>
        <w:t xml:space="preserve"> standing and waiting for me. Then I said thankyou to them for coming and teaching us about our brains and body and making us have really fun time. </w:t>
      </w:r>
    </w:p>
    <w:p w:rsidR="00852FB9" w:rsidRPr="00A203CC" w:rsidRDefault="0012572F" w:rsidP="008350AC">
      <w:pPr>
        <w:rPr>
          <w:rFonts w:ascii="Comic Sans MS" w:hAnsi="Comic Sans MS"/>
          <w:color w:val="000000" w:themeColor="text1"/>
          <w:sz w:val="28"/>
          <w:szCs w:val="28"/>
          <w:rPrChange w:id="357" w:author="Student" w:date="2012-06-18T13:50:00Z">
            <w:rPr>
              <w:rFonts w:ascii="Comic Sans MS" w:hAnsi="Comic Sans MS"/>
              <w:sz w:val="24"/>
              <w:szCs w:val="18"/>
            </w:rPr>
          </w:rPrChange>
        </w:rPr>
      </w:pPr>
      <w:r w:rsidRPr="00A203CC">
        <w:rPr>
          <w:rFonts w:ascii="Comic Sans MS" w:hAnsi="Comic Sans MS"/>
          <w:color w:val="000000" w:themeColor="text1"/>
          <w:sz w:val="28"/>
          <w:szCs w:val="28"/>
          <w:rPrChange w:id="358" w:author="Student" w:date="2012-06-18T13:50:00Z">
            <w:rPr>
              <w:rFonts w:ascii="Comic Sans MS" w:hAnsi="Comic Sans MS"/>
              <w:sz w:val="24"/>
              <w:szCs w:val="18"/>
            </w:rPr>
          </w:rPrChange>
        </w:rPr>
        <w:t xml:space="preserve">Then we all walked back to the classroom to do our jobs and get ready for after school time. </w:t>
      </w:r>
    </w:p>
    <w:p w:rsidR="00A203CC" w:rsidRPr="00A203CC" w:rsidRDefault="0012572F" w:rsidP="00A203CC">
      <w:pPr>
        <w:tabs>
          <w:tab w:val="left" w:pos="3600"/>
        </w:tabs>
        <w:rPr>
          <w:ins w:id="359" w:author="Student" w:date="2012-06-18T13:48:00Z"/>
          <w:rFonts w:ascii="Comic Sans MS" w:hAnsi="Comic Sans MS"/>
          <w:color w:val="000000" w:themeColor="text1"/>
          <w:sz w:val="28"/>
          <w:szCs w:val="28"/>
          <w:rPrChange w:id="360" w:author="Student" w:date="2012-06-18T13:50:00Z">
            <w:rPr>
              <w:ins w:id="361" w:author="Student" w:date="2012-06-18T13:48:00Z"/>
              <w:rFonts w:ascii="Comic Sans MS" w:hAnsi="Comic Sans MS"/>
              <w:color w:val="000000" w:themeColor="text1"/>
              <w:sz w:val="48"/>
              <w:szCs w:val="18"/>
            </w:rPr>
          </w:rPrChange>
        </w:rPr>
        <w:pPrChange w:id="362" w:author="Student" w:date="2012-06-18T13:47:00Z">
          <w:pPr/>
        </w:pPrChange>
      </w:pPr>
      <w:r w:rsidRPr="00A203CC">
        <w:rPr>
          <w:rFonts w:ascii="Comic Sans MS" w:hAnsi="Comic Sans MS"/>
          <w:color w:val="000000" w:themeColor="text1"/>
          <w:sz w:val="28"/>
          <w:szCs w:val="28"/>
          <w:rPrChange w:id="363" w:author="Student" w:date="2012-06-18T13:50:00Z">
            <w:rPr>
              <w:rFonts w:ascii="Comic Sans MS" w:hAnsi="Comic Sans MS"/>
              <w:sz w:val="24"/>
              <w:szCs w:val="18"/>
            </w:rPr>
          </w:rPrChange>
        </w:rPr>
        <w:t>By Meg Simps</w:t>
      </w:r>
      <w:ins w:id="364" w:author="Student" w:date="2012-06-18T13:48:00Z">
        <w:r w:rsidR="00A203CC" w:rsidRPr="00A203CC">
          <w:rPr>
            <w:rFonts w:ascii="Comic Sans MS" w:hAnsi="Comic Sans MS"/>
            <w:color w:val="000000" w:themeColor="text1"/>
            <w:sz w:val="28"/>
            <w:szCs w:val="28"/>
            <w:rPrChange w:id="365" w:author="Student" w:date="2012-06-18T13:50:00Z">
              <w:rPr>
                <w:rFonts w:ascii="Comic Sans MS" w:hAnsi="Comic Sans MS"/>
                <w:color w:val="000000" w:themeColor="text1"/>
                <w:sz w:val="48"/>
                <w:szCs w:val="18"/>
              </w:rPr>
            </w:rPrChange>
          </w:rPr>
          <w:t xml:space="preserve">on </w:t>
        </w:r>
      </w:ins>
    </w:p>
    <w:p w:rsidR="0012572F" w:rsidDel="007738BB" w:rsidRDefault="00A203CC" w:rsidP="00A203CC">
      <w:pPr>
        <w:jc w:val="center"/>
        <w:rPr>
          <w:del w:id="366" w:author="Student" w:date="2012-06-18T12:26:00Z"/>
          <w:rFonts w:ascii="Comic Sans MS" w:hAnsi="Comic Sans MS"/>
          <w:color w:val="000000" w:themeColor="text1"/>
          <w:sz w:val="32"/>
          <w:szCs w:val="18"/>
        </w:rPr>
        <w:pPrChange w:id="367" w:author="Student" w:date="2012-06-18T13:48:00Z">
          <w:pPr/>
        </w:pPrChange>
      </w:pPr>
      <w:ins w:id="368" w:author="Student" w:date="2012-06-18T13:47:00Z">
        <w:r w:rsidRPr="00A203CC">
          <w:rPr>
            <w:rFonts w:ascii="Showcard Gothic" w:hAnsi="Showcard Gothic"/>
            <w:color w:val="FF0000"/>
            <w:sz w:val="32"/>
            <w:szCs w:val="18"/>
          </w:rPr>
          <w:drawing>
            <wp:anchor distT="0" distB="0" distL="114300" distR="114300" simplePos="0" relativeHeight="251659264" behindDoc="1" locked="0" layoutInCell="1" allowOverlap="1" wp14:anchorId="5FEB4AB8" wp14:editId="609E5F2A">
              <wp:simplePos x="0" y="0"/>
              <wp:positionH relativeFrom="column">
                <wp:posOffset>495300</wp:posOffset>
              </wp:positionH>
              <wp:positionV relativeFrom="paragraph">
                <wp:posOffset>450215</wp:posOffset>
              </wp:positionV>
              <wp:extent cx="4791075" cy="4038600"/>
              <wp:effectExtent l="0" t="0" r="9525" b="0"/>
              <wp:wrapThrough wrapText="bothSides">
                <wp:wrapPolygon edited="0">
                  <wp:start x="0" y="0"/>
                  <wp:lineTo x="0" y="21498"/>
                  <wp:lineTo x="21557" y="21498"/>
                  <wp:lineTo x="21557" y="0"/>
                  <wp:lineTo x="0" y="0"/>
                </wp:wrapPolygon>
              </wp:wrapThrough>
              <wp:docPr id="5" name="Picture 5" descr="http://media.apnonline.com.au/img/media/images/2010/10/19/haro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media.apnonline.com.au/img/media/images/2010/10/19/harold.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91075" cy="4038600"/>
                      </a:xfrm>
                      <a:prstGeom prst="rect">
                        <a:avLst/>
                      </a:prstGeom>
                      <a:noFill/>
                      <a:ln>
                        <a:noFill/>
                      </a:ln>
                    </pic:spPr>
                  </pic:pic>
                </a:graphicData>
              </a:graphic>
              <wp14:sizeRelH relativeFrom="page">
                <wp14:pctWidth>0</wp14:pctWidth>
              </wp14:sizeRelH>
              <wp14:sizeRelV relativeFrom="page">
                <wp14:pctHeight>0</wp14:pctHeight>
              </wp14:sizeRelV>
            </wp:anchor>
          </w:drawing>
        </w:r>
      </w:ins>
      <w:del w:id="369" w:author="Student" w:date="2012-06-18T13:48:00Z">
        <w:r w:rsidR="0012572F" w:rsidRPr="00962172" w:rsidDel="00A203CC">
          <w:rPr>
            <w:rFonts w:ascii="Comic Sans MS" w:hAnsi="Comic Sans MS"/>
            <w:color w:val="000000" w:themeColor="text1"/>
            <w:sz w:val="32"/>
            <w:szCs w:val="18"/>
            <w:rPrChange w:id="370" w:author="Student" w:date="2012-06-18T12:30:00Z">
              <w:rPr>
                <w:rFonts w:ascii="Comic Sans MS" w:hAnsi="Comic Sans MS"/>
                <w:sz w:val="24"/>
                <w:szCs w:val="18"/>
              </w:rPr>
            </w:rPrChange>
          </w:rPr>
          <w:delText>on</w:delText>
        </w:r>
      </w:del>
    </w:p>
    <w:p w:rsidR="00C23F9D" w:rsidRPr="00E17330" w:rsidDel="00962172" w:rsidRDefault="00C23F9D" w:rsidP="00A203CC">
      <w:pPr>
        <w:jc w:val="center"/>
        <w:rPr>
          <w:del w:id="371" w:author="Student" w:date="2012-06-18T12:26:00Z"/>
          <w:rFonts w:ascii="Comic Sans MS" w:hAnsi="Comic Sans MS"/>
          <w:color w:val="17365D" w:themeColor="text2" w:themeShade="BF"/>
          <w:sz w:val="28"/>
          <w:szCs w:val="18"/>
          <w:rPrChange w:id="372" w:author="Student" w:date="2012-06-18T12:08:00Z">
            <w:rPr>
              <w:del w:id="373" w:author="Student" w:date="2012-06-18T12:26:00Z"/>
              <w:rFonts w:ascii="Comic Sans MS" w:hAnsi="Comic Sans MS"/>
              <w:sz w:val="24"/>
              <w:szCs w:val="18"/>
            </w:rPr>
          </w:rPrChange>
        </w:rPr>
        <w:pPrChange w:id="374" w:author="Student" w:date="2012-06-18T13:48:00Z">
          <w:pPr/>
        </w:pPrChange>
      </w:pPr>
    </w:p>
    <w:p w:rsidR="00C23F9D" w:rsidRPr="00E17330" w:rsidDel="00962172" w:rsidRDefault="00C23F9D" w:rsidP="00A203CC">
      <w:pPr>
        <w:jc w:val="center"/>
        <w:rPr>
          <w:del w:id="375" w:author="Student" w:date="2012-06-18T12:26:00Z"/>
          <w:rFonts w:ascii="Comic Sans MS" w:hAnsi="Comic Sans MS"/>
          <w:color w:val="17365D" w:themeColor="text2" w:themeShade="BF"/>
          <w:sz w:val="28"/>
          <w:szCs w:val="18"/>
          <w:rPrChange w:id="376" w:author="Student" w:date="2012-06-18T12:08:00Z">
            <w:rPr>
              <w:del w:id="377" w:author="Student" w:date="2012-06-18T12:26:00Z"/>
              <w:rFonts w:ascii="Comic Sans MS" w:hAnsi="Comic Sans MS"/>
              <w:sz w:val="24"/>
              <w:szCs w:val="18"/>
            </w:rPr>
          </w:rPrChange>
        </w:rPr>
        <w:pPrChange w:id="378" w:author="Student" w:date="2012-06-18T13:48:00Z">
          <w:pPr/>
        </w:pPrChange>
      </w:pPr>
    </w:p>
    <w:p w:rsidR="00A203CC" w:rsidRDefault="007738BB" w:rsidP="00A203CC">
      <w:pPr>
        <w:tabs>
          <w:tab w:val="left" w:pos="3600"/>
        </w:tabs>
        <w:jc w:val="center"/>
        <w:rPr>
          <w:ins w:id="379" w:author="Student" w:date="2012-06-18T13:49:00Z"/>
          <w:rFonts w:ascii="Showcard Gothic" w:hAnsi="Showcard Gothic"/>
          <w:sz w:val="36"/>
          <w:szCs w:val="18"/>
        </w:rPr>
      </w:pPr>
      <w:ins w:id="380" w:author="Student" w:date="2012-06-18T13:37:00Z">
        <w:r w:rsidRPr="007738BB">
          <w:rPr>
            <w:rFonts w:ascii="Showcard Gothic" w:hAnsi="Showcard Gothic"/>
            <w:color w:val="FF0000"/>
            <w:sz w:val="44"/>
            <w:szCs w:val="18"/>
            <w:rPrChange w:id="381" w:author="Student" w:date="2012-06-18T13:38:00Z">
              <w:rPr>
                <w:rFonts w:ascii="Showcard Gothic" w:hAnsi="Showcard Gothic"/>
                <w:sz w:val="36"/>
                <w:szCs w:val="18"/>
              </w:rPr>
            </w:rPrChange>
          </w:rPr>
          <w:t>Thank</w:t>
        </w:r>
      </w:ins>
      <w:ins w:id="382" w:author="Student" w:date="2012-06-18T13:38:00Z">
        <w:r w:rsidRPr="007738BB">
          <w:rPr>
            <w:rFonts w:ascii="Showcard Gothic" w:hAnsi="Showcard Gothic"/>
            <w:color w:val="FF0000"/>
            <w:sz w:val="44"/>
            <w:szCs w:val="18"/>
            <w:rPrChange w:id="383" w:author="Student" w:date="2012-06-18T13:38:00Z">
              <w:rPr>
                <w:rFonts w:ascii="Showcard Gothic" w:hAnsi="Showcard Gothic"/>
                <w:sz w:val="36"/>
                <w:szCs w:val="18"/>
              </w:rPr>
            </w:rPrChange>
          </w:rPr>
          <w:t xml:space="preserve"> </w:t>
        </w:r>
      </w:ins>
      <w:ins w:id="384" w:author="Student" w:date="2012-06-18T13:37:00Z">
        <w:r w:rsidRPr="007738BB">
          <w:rPr>
            <w:rFonts w:ascii="Showcard Gothic" w:hAnsi="Showcard Gothic"/>
            <w:color w:val="FF0000"/>
            <w:sz w:val="44"/>
            <w:szCs w:val="18"/>
            <w:rPrChange w:id="385" w:author="Student" w:date="2012-06-18T13:38:00Z">
              <w:rPr>
                <w:rFonts w:ascii="Showcard Gothic" w:hAnsi="Showcard Gothic"/>
                <w:sz w:val="36"/>
                <w:szCs w:val="18"/>
              </w:rPr>
            </w:rPrChange>
          </w:rPr>
          <w:t xml:space="preserve">you </w:t>
        </w:r>
      </w:ins>
      <w:ins w:id="386" w:author="Student" w:date="2012-06-18T13:38:00Z">
        <w:r w:rsidRPr="007738BB">
          <w:rPr>
            <w:rFonts w:ascii="Showcard Gothic" w:hAnsi="Showcard Gothic"/>
            <w:color w:val="FF0000"/>
            <w:sz w:val="44"/>
            <w:szCs w:val="18"/>
            <w:rPrChange w:id="387" w:author="Student" w:date="2012-06-18T13:38:00Z">
              <w:rPr>
                <w:rFonts w:ascii="Showcard Gothic" w:hAnsi="Showcard Gothic"/>
                <w:sz w:val="36"/>
                <w:szCs w:val="18"/>
              </w:rPr>
            </w:rPrChange>
          </w:rPr>
          <w:t>fo</w:t>
        </w:r>
      </w:ins>
      <w:ins w:id="388" w:author="Student" w:date="2012-06-18T13:44:00Z">
        <w:r>
          <w:rPr>
            <w:rFonts w:ascii="Showcard Gothic" w:hAnsi="Showcard Gothic"/>
            <w:color w:val="FF0000"/>
            <w:sz w:val="44"/>
            <w:szCs w:val="18"/>
          </w:rPr>
          <w:t>r reading</w:t>
        </w:r>
        <w:r>
          <w:rPr>
            <w:rFonts w:ascii="Showcard Gothic" w:hAnsi="Showcard Gothic"/>
            <w:color w:val="FF0000"/>
            <w:sz w:val="32"/>
            <w:szCs w:val="18"/>
          </w:rPr>
          <w:t xml:space="preserve">  </w:t>
        </w:r>
      </w:ins>
    </w:p>
    <w:p w:rsidR="00A203CC" w:rsidRPr="00A203CC" w:rsidRDefault="00A203CC" w:rsidP="00A203CC">
      <w:pPr>
        <w:rPr>
          <w:ins w:id="389" w:author="Student" w:date="2012-06-18T13:49:00Z"/>
          <w:rFonts w:ascii="Showcard Gothic" w:hAnsi="Showcard Gothic"/>
          <w:sz w:val="36"/>
          <w:szCs w:val="18"/>
          <w:rPrChange w:id="390" w:author="Student" w:date="2012-06-18T13:49:00Z">
            <w:rPr>
              <w:ins w:id="391" w:author="Student" w:date="2012-06-18T13:49:00Z"/>
              <w:rFonts w:ascii="Showcard Gothic" w:hAnsi="Showcard Gothic"/>
              <w:sz w:val="36"/>
              <w:szCs w:val="18"/>
            </w:rPr>
          </w:rPrChange>
        </w:rPr>
        <w:pPrChange w:id="392" w:author="Student" w:date="2012-06-18T13:49:00Z">
          <w:pPr>
            <w:tabs>
              <w:tab w:val="left" w:pos="3600"/>
            </w:tabs>
            <w:jc w:val="center"/>
          </w:pPr>
        </w:pPrChange>
      </w:pPr>
    </w:p>
    <w:p w:rsidR="00A203CC" w:rsidRPr="00A203CC" w:rsidRDefault="00A203CC" w:rsidP="00A203CC">
      <w:pPr>
        <w:rPr>
          <w:ins w:id="393" w:author="Student" w:date="2012-06-18T13:49:00Z"/>
          <w:rFonts w:ascii="Showcard Gothic" w:hAnsi="Showcard Gothic"/>
          <w:sz w:val="36"/>
          <w:szCs w:val="18"/>
          <w:rPrChange w:id="394" w:author="Student" w:date="2012-06-18T13:49:00Z">
            <w:rPr>
              <w:ins w:id="395" w:author="Student" w:date="2012-06-18T13:49:00Z"/>
              <w:rFonts w:ascii="Showcard Gothic" w:hAnsi="Showcard Gothic"/>
              <w:sz w:val="36"/>
              <w:szCs w:val="18"/>
            </w:rPr>
          </w:rPrChange>
        </w:rPr>
        <w:pPrChange w:id="396" w:author="Student" w:date="2012-06-18T13:49:00Z">
          <w:pPr>
            <w:tabs>
              <w:tab w:val="left" w:pos="3600"/>
            </w:tabs>
            <w:jc w:val="center"/>
          </w:pPr>
        </w:pPrChange>
      </w:pPr>
    </w:p>
    <w:p w:rsidR="00A203CC" w:rsidRPr="00A203CC" w:rsidRDefault="00A203CC" w:rsidP="00A203CC">
      <w:pPr>
        <w:rPr>
          <w:ins w:id="397" w:author="Student" w:date="2012-06-18T13:49:00Z"/>
          <w:rFonts w:ascii="Showcard Gothic" w:hAnsi="Showcard Gothic"/>
          <w:sz w:val="36"/>
          <w:szCs w:val="18"/>
          <w:rPrChange w:id="398" w:author="Student" w:date="2012-06-18T13:49:00Z">
            <w:rPr>
              <w:ins w:id="399" w:author="Student" w:date="2012-06-18T13:49:00Z"/>
              <w:rFonts w:ascii="Showcard Gothic" w:hAnsi="Showcard Gothic"/>
              <w:sz w:val="36"/>
              <w:szCs w:val="18"/>
            </w:rPr>
          </w:rPrChange>
        </w:rPr>
        <w:pPrChange w:id="400" w:author="Student" w:date="2012-06-18T13:49:00Z">
          <w:pPr>
            <w:tabs>
              <w:tab w:val="left" w:pos="3600"/>
            </w:tabs>
            <w:jc w:val="center"/>
          </w:pPr>
        </w:pPrChange>
      </w:pPr>
    </w:p>
    <w:p w:rsidR="00A203CC" w:rsidRPr="00A203CC" w:rsidRDefault="00A203CC" w:rsidP="00A203CC">
      <w:pPr>
        <w:rPr>
          <w:ins w:id="401" w:author="Student" w:date="2012-06-18T13:49:00Z"/>
          <w:rFonts w:ascii="Showcard Gothic" w:hAnsi="Showcard Gothic"/>
          <w:sz w:val="36"/>
          <w:szCs w:val="18"/>
          <w:rPrChange w:id="402" w:author="Student" w:date="2012-06-18T13:49:00Z">
            <w:rPr>
              <w:ins w:id="403" w:author="Student" w:date="2012-06-18T13:49:00Z"/>
              <w:rFonts w:ascii="Showcard Gothic" w:hAnsi="Showcard Gothic"/>
              <w:sz w:val="36"/>
              <w:szCs w:val="18"/>
            </w:rPr>
          </w:rPrChange>
        </w:rPr>
        <w:pPrChange w:id="404" w:author="Student" w:date="2012-06-18T13:49:00Z">
          <w:pPr>
            <w:tabs>
              <w:tab w:val="left" w:pos="3600"/>
            </w:tabs>
            <w:jc w:val="center"/>
          </w:pPr>
        </w:pPrChange>
      </w:pPr>
    </w:p>
    <w:p w:rsidR="00A203CC" w:rsidRPr="00A203CC" w:rsidRDefault="00A203CC" w:rsidP="00A203CC">
      <w:pPr>
        <w:rPr>
          <w:ins w:id="405" w:author="Student" w:date="2012-06-18T13:49:00Z"/>
          <w:rFonts w:ascii="Showcard Gothic" w:hAnsi="Showcard Gothic"/>
          <w:sz w:val="36"/>
          <w:szCs w:val="18"/>
          <w:rPrChange w:id="406" w:author="Student" w:date="2012-06-18T13:49:00Z">
            <w:rPr>
              <w:ins w:id="407" w:author="Student" w:date="2012-06-18T13:49:00Z"/>
              <w:rFonts w:ascii="Showcard Gothic" w:hAnsi="Showcard Gothic"/>
              <w:sz w:val="36"/>
              <w:szCs w:val="18"/>
            </w:rPr>
          </w:rPrChange>
        </w:rPr>
        <w:pPrChange w:id="408" w:author="Student" w:date="2012-06-18T13:49:00Z">
          <w:pPr>
            <w:tabs>
              <w:tab w:val="left" w:pos="3600"/>
            </w:tabs>
            <w:jc w:val="center"/>
          </w:pPr>
        </w:pPrChange>
      </w:pPr>
    </w:p>
    <w:p w:rsidR="00A203CC" w:rsidRPr="00A203CC" w:rsidRDefault="00A203CC" w:rsidP="00A203CC">
      <w:pPr>
        <w:rPr>
          <w:ins w:id="409" w:author="Student" w:date="2012-06-18T13:49:00Z"/>
          <w:rFonts w:ascii="Showcard Gothic" w:hAnsi="Showcard Gothic"/>
          <w:sz w:val="36"/>
          <w:szCs w:val="18"/>
          <w:rPrChange w:id="410" w:author="Student" w:date="2012-06-18T13:49:00Z">
            <w:rPr>
              <w:ins w:id="411" w:author="Student" w:date="2012-06-18T13:49:00Z"/>
              <w:rFonts w:ascii="Showcard Gothic" w:hAnsi="Showcard Gothic"/>
              <w:sz w:val="36"/>
              <w:szCs w:val="18"/>
            </w:rPr>
          </w:rPrChange>
        </w:rPr>
        <w:pPrChange w:id="412" w:author="Student" w:date="2012-06-18T13:49:00Z">
          <w:pPr>
            <w:tabs>
              <w:tab w:val="left" w:pos="3600"/>
            </w:tabs>
            <w:jc w:val="center"/>
          </w:pPr>
        </w:pPrChange>
      </w:pPr>
    </w:p>
    <w:p w:rsidR="00A203CC" w:rsidRPr="00A203CC" w:rsidRDefault="00A203CC" w:rsidP="00A203CC">
      <w:pPr>
        <w:rPr>
          <w:ins w:id="413" w:author="Student" w:date="2012-06-18T13:49:00Z"/>
          <w:rFonts w:ascii="Showcard Gothic" w:hAnsi="Showcard Gothic"/>
          <w:sz w:val="36"/>
          <w:szCs w:val="18"/>
          <w:rPrChange w:id="414" w:author="Student" w:date="2012-06-18T13:49:00Z">
            <w:rPr>
              <w:ins w:id="415" w:author="Student" w:date="2012-06-18T13:49:00Z"/>
              <w:rFonts w:ascii="Showcard Gothic" w:hAnsi="Showcard Gothic"/>
              <w:sz w:val="36"/>
              <w:szCs w:val="18"/>
            </w:rPr>
          </w:rPrChange>
        </w:rPr>
        <w:pPrChange w:id="416" w:author="Student" w:date="2012-06-18T13:49:00Z">
          <w:pPr>
            <w:tabs>
              <w:tab w:val="left" w:pos="3600"/>
            </w:tabs>
            <w:jc w:val="center"/>
          </w:pPr>
        </w:pPrChange>
      </w:pPr>
    </w:p>
    <w:p w:rsidR="00A203CC" w:rsidRPr="00A203CC" w:rsidRDefault="00A203CC" w:rsidP="00A203CC">
      <w:pPr>
        <w:rPr>
          <w:ins w:id="417" w:author="Student" w:date="2012-06-18T13:49:00Z"/>
          <w:rFonts w:ascii="Showcard Gothic" w:hAnsi="Showcard Gothic"/>
          <w:sz w:val="36"/>
          <w:szCs w:val="18"/>
          <w:rPrChange w:id="418" w:author="Student" w:date="2012-06-18T13:49:00Z">
            <w:rPr>
              <w:ins w:id="419" w:author="Student" w:date="2012-06-18T13:49:00Z"/>
              <w:rFonts w:ascii="Showcard Gothic" w:hAnsi="Showcard Gothic"/>
              <w:sz w:val="36"/>
              <w:szCs w:val="18"/>
            </w:rPr>
          </w:rPrChange>
        </w:rPr>
        <w:pPrChange w:id="420" w:author="Student" w:date="2012-06-18T13:49:00Z">
          <w:pPr>
            <w:tabs>
              <w:tab w:val="left" w:pos="3600"/>
            </w:tabs>
            <w:jc w:val="center"/>
          </w:pPr>
        </w:pPrChange>
      </w:pPr>
    </w:p>
    <w:p w:rsidR="00A203CC" w:rsidRDefault="00A203CC" w:rsidP="00A203CC">
      <w:pPr>
        <w:rPr>
          <w:ins w:id="421" w:author="Student" w:date="2012-06-18T13:49:00Z"/>
          <w:rFonts w:ascii="Showcard Gothic" w:hAnsi="Showcard Gothic"/>
          <w:sz w:val="36"/>
          <w:szCs w:val="18"/>
        </w:rPr>
      </w:pPr>
    </w:p>
    <w:p w:rsidR="008127C2" w:rsidRPr="00A203CC" w:rsidRDefault="00A203CC" w:rsidP="00A203CC">
      <w:pPr>
        <w:tabs>
          <w:tab w:val="left" w:pos="3555"/>
        </w:tabs>
        <w:rPr>
          <w:rFonts w:ascii="Showcard Gothic" w:hAnsi="Showcard Gothic"/>
          <w:sz w:val="36"/>
          <w:szCs w:val="18"/>
          <w:rPrChange w:id="422" w:author="Student" w:date="2012-06-18T13:49:00Z">
            <w:rPr>
              <w:rFonts w:ascii="Comic Sans MS" w:hAnsi="Comic Sans MS"/>
              <w:sz w:val="24"/>
              <w:szCs w:val="18"/>
            </w:rPr>
          </w:rPrChange>
        </w:rPr>
        <w:pPrChange w:id="423" w:author="Student" w:date="2012-06-18T13:49:00Z">
          <w:pPr/>
        </w:pPrChange>
      </w:pPr>
      <w:ins w:id="424" w:author="Student" w:date="2012-06-18T13:49:00Z">
        <w:r>
          <w:rPr>
            <w:rFonts w:ascii="Showcard Gothic" w:hAnsi="Showcard Gothic"/>
            <w:sz w:val="36"/>
            <w:szCs w:val="18"/>
          </w:rPr>
          <w:tab/>
          <w:t xml:space="preserve">From </w:t>
        </w:r>
      </w:ins>
      <w:bookmarkStart w:id="425" w:name="_GoBack"/>
      <w:bookmarkEnd w:id="425"/>
      <w:ins w:id="426" w:author="Student" w:date="2012-06-18T13:50:00Z">
        <w:r>
          <w:rPr>
            <w:rFonts w:ascii="Showcard Gothic" w:hAnsi="Showcard Gothic"/>
            <w:sz w:val="36"/>
            <w:szCs w:val="18"/>
          </w:rPr>
          <w:t>Harold</w:t>
        </w:r>
      </w:ins>
    </w:p>
    <w:sectPr w:rsidR="008127C2" w:rsidRPr="00A203CC" w:rsidSect="00A203CC">
      <w:pgSz w:w="11906" w:h="16838"/>
      <w:pgMar w:top="1440" w:right="1440" w:bottom="1440" w:left="1440" w:header="708" w:footer="708" w:gutter="0"/>
      <w:pgBorders w:offsetFrom="page">
        <w:top w:val="triple" w:sz="4" w:space="24" w:color="FF0000"/>
        <w:left w:val="triple" w:sz="4" w:space="24" w:color="FF0000"/>
        <w:bottom w:val="triple" w:sz="4" w:space="24" w:color="FF0000"/>
        <w:right w:val="triple" w:sz="4" w:space="24" w:color="FF0000"/>
      </w:pgBorders>
      <w:cols w:space="708"/>
      <w:docGrid w:linePitch="360"/>
      <w:sectPrChange w:id="427" w:author="Student" w:date="2012-06-18T13:49:00Z">
        <w:sectPr w:rsidR="008127C2" w:rsidRPr="00A203CC" w:rsidSect="00A203CC">
          <w:pgMar w:top="1440" w:right="1440" w:bottom="1440" w:left="1440" w:header="708" w:footer="708" w:gutter="0"/>
          <w:pgBorders w:offsetFrom="text">
            <w:top w:val="stars" w:sz="12" w:space="24" w:color="auto"/>
            <w:left w:val="stars" w:sz="12" w:space="24" w:color="auto"/>
            <w:bottom w:val="stars" w:sz="12" w:space="24" w:color="auto"/>
            <w:right w:val="stars" w:sz="12" w:space="24" w:color="auto"/>
          </w:pgBorders>
        </w:sectPr>
      </w:sectPrChang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Showcard Gothic">
    <w:panose1 w:val="04020904020102020604"/>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revisionView w:markup="0"/>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0AC"/>
    <w:rsid w:val="000033F5"/>
    <w:rsid w:val="00022A70"/>
    <w:rsid w:val="000D2170"/>
    <w:rsid w:val="00107702"/>
    <w:rsid w:val="001176CD"/>
    <w:rsid w:val="0012572F"/>
    <w:rsid w:val="001A402D"/>
    <w:rsid w:val="00223888"/>
    <w:rsid w:val="00285D96"/>
    <w:rsid w:val="002D4CCC"/>
    <w:rsid w:val="002D6537"/>
    <w:rsid w:val="003C6A99"/>
    <w:rsid w:val="0043500A"/>
    <w:rsid w:val="0045236E"/>
    <w:rsid w:val="00521F50"/>
    <w:rsid w:val="00532478"/>
    <w:rsid w:val="00561F00"/>
    <w:rsid w:val="005751EC"/>
    <w:rsid w:val="005A2A81"/>
    <w:rsid w:val="005E2A7D"/>
    <w:rsid w:val="0060018A"/>
    <w:rsid w:val="0065058D"/>
    <w:rsid w:val="006D4F98"/>
    <w:rsid w:val="006E2ABD"/>
    <w:rsid w:val="00712092"/>
    <w:rsid w:val="00712A0D"/>
    <w:rsid w:val="007255EC"/>
    <w:rsid w:val="007738BB"/>
    <w:rsid w:val="008127C2"/>
    <w:rsid w:val="008350AC"/>
    <w:rsid w:val="00852FB9"/>
    <w:rsid w:val="008740C7"/>
    <w:rsid w:val="008A78EE"/>
    <w:rsid w:val="00962172"/>
    <w:rsid w:val="00990E25"/>
    <w:rsid w:val="009A51E5"/>
    <w:rsid w:val="009C57BE"/>
    <w:rsid w:val="009D1C44"/>
    <w:rsid w:val="009F3B67"/>
    <w:rsid w:val="00A203CC"/>
    <w:rsid w:val="00A73911"/>
    <w:rsid w:val="00A77ED3"/>
    <w:rsid w:val="00AF1F4B"/>
    <w:rsid w:val="00B35680"/>
    <w:rsid w:val="00B67A6A"/>
    <w:rsid w:val="00BD483A"/>
    <w:rsid w:val="00BE75F9"/>
    <w:rsid w:val="00C008AC"/>
    <w:rsid w:val="00C23F9D"/>
    <w:rsid w:val="00C742D0"/>
    <w:rsid w:val="00D061E0"/>
    <w:rsid w:val="00D161B5"/>
    <w:rsid w:val="00D94A8A"/>
    <w:rsid w:val="00DF0072"/>
    <w:rsid w:val="00E12E77"/>
    <w:rsid w:val="00E17330"/>
    <w:rsid w:val="00E95962"/>
    <w:rsid w:val="00EC1258"/>
    <w:rsid w:val="00ED2BBB"/>
    <w:rsid w:val="00EF5FAC"/>
    <w:rsid w:val="00F361B8"/>
    <w:rsid w:val="00F866BD"/>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D48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483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D48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483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C0495-53F0-4C02-B4D7-77DABF754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765</Words>
  <Characters>4367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Albury School</Company>
  <LinksUpToDate>false</LinksUpToDate>
  <CharactersWithSpaces>5122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Classroom</dc:creator>
  <cp:lastModifiedBy>Student</cp:lastModifiedBy>
  <cp:revision>2</cp:revision>
  <dcterms:created xsi:type="dcterms:W3CDTF">2012-06-18T01:51:00Z</dcterms:created>
  <dcterms:modified xsi:type="dcterms:W3CDTF">2012-06-18T01:51:00Z</dcterms:modified>
</cp:coreProperties>
</file>